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5796" w14:textId="5CC6850B" w:rsidR="000C1F79" w:rsidRPr="008939CB" w:rsidRDefault="00FD44FB" w:rsidP="10B0E90C">
      <w:pPr>
        <w:spacing w:after="0" w:line="238" w:lineRule="auto"/>
        <w:ind w:left="7371" w:firstLine="0"/>
        <w:jc w:val="right"/>
        <w:rPr>
          <w:color w:val="auto"/>
        </w:rPr>
      </w:pPr>
      <w:commentRangeStart w:id="0"/>
      <w:r w:rsidRPr="084078B0">
        <w:rPr>
          <w:color w:val="auto"/>
        </w:rPr>
        <w:t xml:space="preserve">EELNÕU </w:t>
      </w:r>
    </w:p>
    <w:p w14:paraId="4ADF8B24" w14:textId="52E8AEE4" w:rsidR="00016B6A" w:rsidRPr="008939CB" w:rsidRDefault="004F526F" w:rsidP="00A04E6D">
      <w:pPr>
        <w:spacing w:after="0" w:line="238" w:lineRule="auto"/>
        <w:ind w:left="7371" w:firstLine="0"/>
        <w:jc w:val="right"/>
        <w:rPr>
          <w:color w:val="auto"/>
          <w:szCs w:val="24"/>
        </w:rPr>
      </w:pPr>
      <w:r>
        <w:rPr>
          <w:color w:val="auto"/>
          <w:szCs w:val="24"/>
        </w:rPr>
        <w:t>27</w:t>
      </w:r>
      <w:r w:rsidR="00BB3A08">
        <w:rPr>
          <w:color w:val="auto"/>
          <w:szCs w:val="24"/>
        </w:rPr>
        <w:t>.1</w:t>
      </w:r>
      <w:r w:rsidR="00D9243D">
        <w:rPr>
          <w:color w:val="auto"/>
          <w:szCs w:val="24"/>
        </w:rPr>
        <w:t>1</w:t>
      </w:r>
      <w:r w:rsidR="00CA3CB0">
        <w:rPr>
          <w:color w:val="auto"/>
          <w:szCs w:val="24"/>
        </w:rPr>
        <w:t>.</w:t>
      </w:r>
      <w:r w:rsidR="00FD44FB" w:rsidRPr="008939CB">
        <w:rPr>
          <w:color w:val="auto"/>
          <w:szCs w:val="24"/>
        </w:rPr>
        <w:t>202</w:t>
      </w:r>
      <w:r w:rsidR="00AE65E2">
        <w:rPr>
          <w:color w:val="auto"/>
          <w:szCs w:val="24"/>
        </w:rPr>
        <w:t>3</w:t>
      </w:r>
      <w:commentRangeEnd w:id="0"/>
      <w:r w:rsidR="003D6644">
        <w:rPr>
          <w:rStyle w:val="Kommentaariviide"/>
        </w:rPr>
        <w:commentReference w:id="0"/>
      </w:r>
    </w:p>
    <w:p w14:paraId="5DA9E9EF" w14:textId="77777777" w:rsidR="00A04E6D" w:rsidRPr="008939CB" w:rsidRDefault="00A04E6D" w:rsidP="00A04E6D">
      <w:pPr>
        <w:spacing w:after="0" w:line="238" w:lineRule="auto"/>
        <w:ind w:left="7371" w:firstLine="0"/>
        <w:jc w:val="right"/>
        <w:rPr>
          <w:color w:val="auto"/>
          <w:szCs w:val="24"/>
        </w:rPr>
      </w:pPr>
    </w:p>
    <w:p w14:paraId="7CE9B645" w14:textId="111D4AD0" w:rsidR="00016B6A" w:rsidRPr="00CA3CB0" w:rsidRDefault="00AE65E2" w:rsidP="006F295B">
      <w:pPr>
        <w:pStyle w:val="Pealkiri1"/>
        <w:rPr>
          <w:color w:val="auto"/>
          <w:szCs w:val="32"/>
        </w:rPr>
      </w:pPr>
      <w:r w:rsidRPr="00AE65E2">
        <w:rPr>
          <w:bCs/>
          <w:color w:val="auto"/>
          <w:szCs w:val="32"/>
        </w:rPr>
        <w:t>Keskkonnamõju hindamise ja keskkonnajuhtimissüsteemi seaduse</w:t>
      </w:r>
      <w:r w:rsidR="00B516B3">
        <w:rPr>
          <w:bCs/>
          <w:color w:val="auto"/>
          <w:szCs w:val="32"/>
        </w:rPr>
        <w:t>,</w:t>
      </w:r>
      <w:r w:rsidRPr="00AE65E2">
        <w:rPr>
          <w:bCs/>
          <w:color w:val="auto"/>
          <w:szCs w:val="32"/>
        </w:rPr>
        <w:t xml:space="preserve"> looduskaitseseaduse </w:t>
      </w:r>
      <w:del w:id="1" w:author="Kärt Voor" w:date="2024-01-29T14:54:00Z">
        <w:r w:rsidR="00B516B3" w:rsidDel="0057120B">
          <w:rPr>
            <w:bCs/>
            <w:color w:val="auto"/>
            <w:szCs w:val="32"/>
          </w:rPr>
          <w:delText xml:space="preserve">ja </w:delText>
        </w:r>
      </w:del>
      <w:ins w:id="2" w:author="Kärt Voor" w:date="2024-01-29T14:54:00Z">
        <w:r w:rsidR="0057120B">
          <w:rPr>
            <w:bCs/>
            <w:color w:val="auto"/>
            <w:szCs w:val="32"/>
          </w:rPr>
          <w:t>ning</w:t>
        </w:r>
        <w:r w:rsidR="0057120B">
          <w:rPr>
            <w:bCs/>
            <w:color w:val="auto"/>
            <w:szCs w:val="32"/>
          </w:rPr>
          <w:t xml:space="preserve"> </w:t>
        </w:r>
      </w:ins>
      <w:r w:rsidR="00B516B3">
        <w:rPr>
          <w:bCs/>
          <w:color w:val="auto"/>
          <w:szCs w:val="32"/>
        </w:rPr>
        <w:t xml:space="preserve">metsaseaduse </w:t>
      </w:r>
      <w:r w:rsidRPr="00AE65E2">
        <w:rPr>
          <w:bCs/>
          <w:color w:val="auto"/>
          <w:szCs w:val="32"/>
        </w:rPr>
        <w:t>muutmise seadus</w:t>
      </w:r>
      <w:r w:rsidRPr="00AE65E2">
        <w:rPr>
          <w:color w:val="auto"/>
          <w:szCs w:val="32"/>
        </w:rPr>
        <w:t> </w:t>
      </w:r>
    </w:p>
    <w:p w14:paraId="53D7F889" w14:textId="31C0845C" w:rsidR="00016B6A" w:rsidRPr="008939CB" w:rsidRDefault="00016B6A">
      <w:pPr>
        <w:spacing w:after="0" w:line="259" w:lineRule="auto"/>
        <w:ind w:left="0" w:firstLine="0"/>
        <w:jc w:val="left"/>
        <w:rPr>
          <w:color w:val="auto"/>
          <w:szCs w:val="24"/>
        </w:rPr>
      </w:pPr>
    </w:p>
    <w:p w14:paraId="374EBC7A" w14:textId="6A3B89D7" w:rsidR="00AE65E2" w:rsidRDefault="00AE65E2" w:rsidP="00AE65E2">
      <w:pPr>
        <w:pStyle w:val="paragraph"/>
        <w:spacing w:before="0" w:beforeAutospacing="0" w:after="0" w:afterAutospacing="0"/>
        <w:jc w:val="both"/>
        <w:textAlignment w:val="baseline"/>
        <w:rPr>
          <w:b/>
          <w:bCs/>
        </w:rPr>
      </w:pPr>
      <w:r>
        <w:rPr>
          <w:rStyle w:val="normaltextrun"/>
          <w:b/>
          <w:bCs/>
        </w:rPr>
        <w:t>§ 1. Keskkonnamõju hindamise ja keskkonnajuhtimissüsteemi seaduse muutmine</w:t>
      </w:r>
      <w:r>
        <w:rPr>
          <w:rStyle w:val="eop"/>
          <w:b/>
          <w:bCs/>
        </w:rPr>
        <w:t> </w:t>
      </w:r>
    </w:p>
    <w:p w14:paraId="62A16983"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6559B495"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rPr>
        <w:t>Keskkonnamõju hindamise ja keskkonnajuhtimissüsteemi seaduses tehakse järgmised muudatused:</w:t>
      </w:r>
      <w:r>
        <w:rPr>
          <w:rStyle w:val="eop"/>
        </w:rPr>
        <w:t> </w:t>
      </w:r>
    </w:p>
    <w:p w14:paraId="3D71AAD8"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4CB3FDD4" w14:textId="038C0DC8" w:rsidR="00AE65E2" w:rsidRDefault="00AE65E2" w:rsidP="10B0E90C">
      <w:pPr>
        <w:pStyle w:val="paragraph"/>
        <w:spacing w:before="0" w:beforeAutospacing="0" w:after="0" w:afterAutospacing="0"/>
        <w:jc w:val="both"/>
        <w:textAlignment w:val="baseline"/>
        <w:rPr>
          <w:rFonts w:ascii="Segoe UI" w:hAnsi="Segoe UI" w:cs="Segoe UI"/>
          <w:sz w:val="18"/>
          <w:szCs w:val="18"/>
        </w:rPr>
      </w:pPr>
      <w:r w:rsidRPr="10B0E90C">
        <w:rPr>
          <w:rStyle w:val="normaltextrun"/>
          <w:b/>
          <w:bCs/>
        </w:rPr>
        <w:t xml:space="preserve">1) </w:t>
      </w:r>
      <w:r w:rsidRPr="10B0E90C">
        <w:rPr>
          <w:rStyle w:val="normaltextrun"/>
        </w:rPr>
        <w:t>paragrahvi 2</w:t>
      </w:r>
      <w:r w:rsidRPr="10B0E90C">
        <w:rPr>
          <w:rStyle w:val="normaltextrun"/>
          <w:vertAlign w:val="superscript"/>
        </w:rPr>
        <w:t>1</w:t>
      </w:r>
      <w:r w:rsidRPr="10B0E90C">
        <w:rPr>
          <w:rStyle w:val="normaltextrun"/>
        </w:rPr>
        <w:t xml:space="preserve"> täiendatakse pärast sõna „kavandatava“ </w:t>
      </w:r>
      <w:del w:id="3" w:author="Kärt Voor" w:date="2024-01-18T11:48:00Z">
        <w:r w:rsidR="628FD76D" w:rsidRPr="10B0E90C" w:rsidDel="00C3754E">
          <w:rPr>
            <w:rStyle w:val="normaltextrun"/>
          </w:rPr>
          <w:delText xml:space="preserve">tekstiosaga </w:delText>
        </w:r>
      </w:del>
      <w:ins w:id="4" w:author="Kärt Voor" w:date="2024-01-18T11:48:00Z">
        <w:r w:rsidR="00C3754E">
          <w:rPr>
            <w:rStyle w:val="normaltextrun"/>
          </w:rPr>
          <w:t>sõnadega</w:t>
        </w:r>
        <w:r w:rsidR="00C3754E" w:rsidRPr="10B0E90C">
          <w:rPr>
            <w:rStyle w:val="normaltextrun"/>
          </w:rPr>
          <w:t xml:space="preserve"> </w:t>
        </w:r>
      </w:ins>
      <w:r w:rsidRPr="10B0E90C">
        <w:rPr>
          <w:rStyle w:val="normaltextrun"/>
        </w:rPr>
        <w:t>„, sealhulgas asjakohasel juhul korduva või jätkuva“;</w:t>
      </w:r>
    </w:p>
    <w:p w14:paraId="301D944B"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0F5E90AD" w14:textId="443A7FD5" w:rsidR="00AE65E2" w:rsidRDefault="00AE65E2" w:rsidP="10B0E90C">
      <w:pPr>
        <w:pStyle w:val="paragraph"/>
        <w:spacing w:before="0" w:beforeAutospacing="0" w:after="0" w:afterAutospacing="0"/>
        <w:jc w:val="both"/>
        <w:textAlignment w:val="baseline"/>
        <w:rPr>
          <w:rStyle w:val="eop"/>
        </w:rPr>
      </w:pPr>
      <w:r w:rsidRPr="10B0E90C">
        <w:rPr>
          <w:rStyle w:val="normaltextrun"/>
          <w:b/>
          <w:bCs/>
        </w:rPr>
        <w:t xml:space="preserve">2) </w:t>
      </w:r>
      <w:r w:rsidRPr="10B0E90C">
        <w:rPr>
          <w:rStyle w:val="normaltextrun"/>
        </w:rPr>
        <w:t>paragrahvi 3 lõi</w:t>
      </w:r>
      <w:r w:rsidR="1A599C1D" w:rsidRPr="10B0E90C">
        <w:rPr>
          <w:rStyle w:val="normaltextrun"/>
        </w:rPr>
        <w:t>ke</w:t>
      </w:r>
      <w:r w:rsidRPr="10B0E90C">
        <w:rPr>
          <w:rStyle w:val="normaltextrun"/>
        </w:rPr>
        <w:t xml:space="preserve"> 1 </w:t>
      </w:r>
      <w:r w:rsidR="1BDF5EF5" w:rsidRPr="10B0E90C">
        <w:rPr>
          <w:rStyle w:val="normaltextrun"/>
        </w:rPr>
        <w:t>punkt 2 tunnistatakse kehtetuks</w:t>
      </w:r>
      <w:r w:rsidRPr="10B0E90C">
        <w:rPr>
          <w:rStyle w:val="normaltextrun"/>
        </w:rPr>
        <w:t>;</w:t>
      </w:r>
    </w:p>
    <w:p w14:paraId="6146D22B" w14:textId="77777777" w:rsidR="00D7627E" w:rsidRPr="00D7627E" w:rsidRDefault="00D7627E" w:rsidP="00AE65E2">
      <w:pPr>
        <w:pStyle w:val="paragraph"/>
        <w:spacing w:before="0" w:beforeAutospacing="0" w:after="0" w:afterAutospacing="0"/>
        <w:jc w:val="both"/>
        <w:textAlignment w:val="baseline"/>
      </w:pPr>
    </w:p>
    <w:p w14:paraId="76FF386B" w14:textId="641792F6" w:rsidR="00D7627E" w:rsidRPr="00D7627E" w:rsidRDefault="00D7627E" w:rsidP="00AE65E2">
      <w:pPr>
        <w:pStyle w:val="paragraph"/>
        <w:spacing w:before="0" w:beforeAutospacing="0" w:after="0" w:afterAutospacing="0"/>
        <w:jc w:val="both"/>
        <w:textAlignment w:val="baseline"/>
        <w:rPr>
          <w:b/>
          <w:bCs/>
        </w:rPr>
      </w:pPr>
      <w:r w:rsidRPr="00D7627E">
        <w:rPr>
          <w:b/>
          <w:bCs/>
        </w:rPr>
        <w:t xml:space="preserve">3) </w:t>
      </w:r>
      <w:r w:rsidRPr="00D7627E">
        <w:t xml:space="preserve">paragrahvi 11 lõikes 10 asendatakse </w:t>
      </w:r>
      <w:r w:rsidR="00163303">
        <w:t>teksti</w:t>
      </w:r>
      <w:r w:rsidRPr="00D7627E">
        <w:t>osa</w:t>
      </w:r>
      <w:r>
        <w:t xml:space="preserve"> „</w:t>
      </w:r>
      <w:r w:rsidRPr="00D7627E">
        <w:t>mõjutada Natura 2000 võrgustiku ala, kaitseala, hoiuala, püsielupaika või kaitstavat looduse üksikobjekti,</w:t>
      </w:r>
      <w:r>
        <w:t xml:space="preserve">“ </w:t>
      </w:r>
      <w:r w:rsidR="00163303">
        <w:t>tekstio</w:t>
      </w:r>
      <w:r>
        <w:t>saga „</w:t>
      </w:r>
      <w:r w:rsidR="00C20F34" w:rsidRPr="00C20F34">
        <w:t>oluliselt</w:t>
      </w:r>
      <w:r w:rsidR="00C20F34" w:rsidRPr="00C20F34">
        <w:rPr>
          <w:u w:val="single"/>
        </w:rPr>
        <w:t xml:space="preserve"> </w:t>
      </w:r>
      <w:r w:rsidR="00C20F34" w:rsidRPr="00C20F34">
        <w:t>mõjutada Natura 2000 võrgustiku ala, kaitseala, hoiuala, püsielupaika või kaitstava looduse üksikobjekti</w:t>
      </w:r>
      <w:r w:rsidR="00163303">
        <w:t xml:space="preserve"> </w:t>
      </w:r>
      <w:r w:rsidR="00C20F34" w:rsidRPr="00C20F34">
        <w:t xml:space="preserve">kaitsevööndit ning </w:t>
      </w:r>
      <w:commentRangeStart w:id="5"/>
      <w:r w:rsidR="00C20F34" w:rsidRPr="00C20F34">
        <w:t xml:space="preserve">I ja II kaitsekategooria liigi </w:t>
      </w:r>
      <w:commentRangeEnd w:id="5"/>
      <w:r w:rsidR="001137FE">
        <w:rPr>
          <w:rStyle w:val="Kommentaariviide"/>
          <w:color w:val="000000"/>
        </w:rPr>
        <w:commentReference w:id="5"/>
      </w:r>
      <w:r w:rsidR="00C20F34" w:rsidRPr="00C20F34">
        <w:t>elupaika,</w:t>
      </w:r>
      <w:r w:rsidR="00C20F34">
        <w:t>“;</w:t>
      </w:r>
    </w:p>
    <w:p w14:paraId="39E0FC9D" w14:textId="77777777" w:rsidR="00AE65E2" w:rsidRPr="00D7627E" w:rsidRDefault="00AE65E2" w:rsidP="00AE65E2">
      <w:pPr>
        <w:pStyle w:val="paragraph"/>
        <w:spacing w:before="0" w:beforeAutospacing="0" w:after="0" w:afterAutospacing="0"/>
        <w:jc w:val="both"/>
        <w:textAlignment w:val="baseline"/>
      </w:pPr>
      <w:r w:rsidRPr="00D7627E">
        <w:rPr>
          <w:rStyle w:val="eop"/>
        </w:rPr>
        <w:t> </w:t>
      </w:r>
    </w:p>
    <w:p w14:paraId="489F267A" w14:textId="6341B19C" w:rsidR="00AE65E2" w:rsidRDefault="00D7627E"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4</w:t>
      </w:r>
      <w:r w:rsidR="00AE65E2">
        <w:rPr>
          <w:rStyle w:val="normaltextrun"/>
          <w:b/>
          <w:bCs/>
        </w:rPr>
        <w:t xml:space="preserve">) </w:t>
      </w:r>
      <w:r w:rsidR="00AE65E2">
        <w:rPr>
          <w:rStyle w:val="normaltextrun"/>
        </w:rPr>
        <w:t>paragrahvi 11 täiendatakse lõikega 10</w:t>
      </w:r>
      <w:r w:rsidRPr="00D7627E">
        <w:rPr>
          <w:rStyle w:val="normaltextrun"/>
          <w:vertAlign w:val="superscript"/>
        </w:rPr>
        <w:t>1</w:t>
      </w:r>
      <w:r w:rsidR="00AE65E2">
        <w:rPr>
          <w:rStyle w:val="normaltextrun"/>
        </w:rPr>
        <w:t xml:space="preserve"> järgmises sõnastuses:</w:t>
      </w:r>
      <w:r w:rsidR="00AE65E2">
        <w:rPr>
          <w:rStyle w:val="eop"/>
        </w:rPr>
        <w:t> </w:t>
      </w:r>
    </w:p>
    <w:p w14:paraId="1C93DFFA" w14:textId="76ED1B64" w:rsidR="00AE65E2" w:rsidRDefault="78CB1C02" w:rsidP="70F01A6A">
      <w:pPr>
        <w:pStyle w:val="paragraph"/>
        <w:spacing w:before="0" w:beforeAutospacing="0" w:after="0" w:afterAutospacing="0"/>
        <w:jc w:val="both"/>
        <w:textAlignment w:val="baseline"/>
        <w:rPr>
          <w:rFonts w:ascii="Segoe UI" w:hAnsi="Segoe UI" w:cs="Segoe UI"/>
          <w:sz w:val="18"/>
          <w:szCs w:val="18"/>
        </w:rPr>
      </w:pPr>
      <w:r w:rsidRPr="10B0E90C">
        <w:rPr>
          <w:rStyle w:val="normaltextrun"/>
        </w:rPr>
        <w:t>„(10</w:t>
      </w:r>
      <w:r w:rsidR="2D6BD0AC" w:rsidRPr="10B0E90C">
        <w:rPr>
          <w:rStyle w:val="normaltextrun"/>
          <w:vertAlign w:val="superscript"/>
        </w:rPr>
        <w:t>1</w:t>
      </w:r>
      <w:r w:rsidRPr="10B0E90C">
        <w:rPr>
          <w:rStyle w:val="normaltextrun"/>
        </w:rPr>
        <w:t>) Kui käesoleva seaduse § 6 lõikes 2 või 2</w:t>
      </w:r>
      <w:r w:rsidRPr="10B0E90C">
        <w:rPr>
          <w:rStyle w:val="normaltextrun"/>
          <w:vertAlign w:val="superscript"/>
        </w:rPr>
        <w:t>1</w:t>
      </w:r>
      <w:r w:rsidRPr="10B0E90C">
        <w:rPr>
          <w:rStyle w:val="normaltextrun"/>
        </w:rPr>
        <w:t xml:space="preserve"> sätestatud eelhinnangu kohaselt ei ole kavandatava tegevuse </w:t>
      </w:r>
      <w:r w:rsidR="006FC279" w:rsidRPr="10B0E90C">
        <w:rPr>
          <w:rStyle w:val="normaltextrun"/>
        </w:rPr>
        <w:t xml:space="preserve">eeldatavat </w:t>
      </w:r>
      <w:r w:rsidRPr="10B0E90C">
        <w:rPr>
          <w:rStyle w:val="normaltextrun"/>
        </w:rPr>
        <w:t xml:space="preserve">olulist </w:t>
      </w:r>
      <w:commentRangeStart w:id="6"/>
      <w:r w:rsidRPr="10B0E90C">
        <w:rPr>
          <w:rStyle w:val="normaltextrun"/>
        </w:rPr>
        <w:t>mõju</w:t>
      </w:r>
      <w:commentRangeEnd w:id="6"/>
      <w:r w:rsidR="00A225B2">
        <w:rPr>
          <w:rStyle w:val="Kommentaariviide"/>
          <w:color w:val="000000"/>
        </w:rPr>
        <w:commentReference w:id="6"/>
      </w:r>
      <w:r w:rsidRPr="10B0E90C">
        <w:rPr>
          <w:rStyle w:val="normaltextrun"/>
        </w:rPr>
        <w:t xml:space="preserve"> Natura 2000 võrgustiku alale võimalik objektiivsest teabest lähtudes välistada, kuid kavandataval tegevusel ei ole muud olulist keskkonnamõju, jäetakse keskkonnamõju hindamine algatamata ja mõju Natura 2000 võrgustiku alale hinnatakse looduskaitseseaduse </w:t>
      </w:r>
      <w:commentRangeStart w:id="7"/>
      <w:r w:rsidRPr="10B0E90C">
        <w:rPr>
          <w:rStyle w:val="normaltextrun"/>
        </w:rPr>
        <w:t xml:space="preserve">10. peatüki </w:t>
      </w:r>
      <w:commentRangeEnd w:id="7"/>
      <w:r w:rsidR="00A225B2">
        <w:rPr>
          <w:rStyle w:val="Kommentaariviide"/>
          <w:color w:val="000000"/>
        </w:rPr>
        <w:commentReference w:id="7"/>
      </w:r>
      <w:r w:rsidRPr="10B0E90C">
        <w:rPr>
          <w:rStyle w:val="normaltextrun"/>
        </w:rPr>
        <w:t>Natura hindamise sätete kohaselt.“;</w:t>
      </w:r>
    </w:p>
    <w:p w14:paraId="70044280"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6E7809AE" w14:textId="74C99504"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 xml:space="preserve">5) </w:t>
      </w:r>
      <w:r>
        <w:rPr>
          <w:rStyle w:val="normaltextrun"/>
        </w:rPr>
        <w:t xml:space="preserve">paragrahvi 11 lõiget 11 täiendatakse pärast sõna „teavitamiseni“ </w:t>
      </w:r>
      <w:del w:id="8" w:author="Kärt Voor" w:date="2024-01-18T11:50:00Z">
        <w:r w:rsidDel="00C3754E">
          <w:rPr>
            <w:rStyle w:val="normaltextrun"/>
          </w:rPr>
          <w:delText xml:space="preserve">tekstiosaga </w:delText>
        </w:r>
      </w:del>
      <w:ins w:id="9" w:author="Kärt Voor" w:date="2024-01-18T11:50:00Z">
        <w:r w:rsidR="00C3754E">
          <w:rPr>
            <w:rStyle w:val="normaltextrun"/>
          </w:rPr>
          <w:t xml:space="preserve">sõnadega </w:t>
        </w:r>
      </w:ins>
      <w:r>
        <w:rPr>
          <w:rStyle w:val="normaltextrun"/>
        </w:rPr>
        <w:t>„või looduskaitseseaduse § 69</w:t>
      </w:r>
      <w:r w:rsidRPr="00D7627E">
        <w:rPr>
          <w:rStyle w:val="normaltextrun"/>
          <w:vertAlign w:val="superscript"/>
        </w:rPr>
        <w:t>7</w:t>
      </w:r>
      <w:r>
        <w:rPr>
          <w:rStyle w:val="normaltextrun"/>
        </w:rPr>
        <w:t xml:space="preserve"> lõigete</w:t>
      </w:r>
      <w:ins w:id="10" w:author="Kärt Voor" w:date="2024-01-25T11:02:00Z">
        <w:r w:rsidR="007B2EB8">
          <w:rPr>
            <w:rStyle w:val="normaltextrun"/>
          </w:rPr>
          <w:t>s</w:t>
        </w:r>
      </w:ins>
      <w:r>
        <w:rPr>
          <w:rStyle w:val="normaltextrun"/>
        </w:rPr>
        <w:t xml:space="preserve"> 5 ja 11 </w:t>
      </w:r>
      <w:ins w:id="11" w:author="Kärt Voor" w:date="2024-01-25T11:02:00Z">
        <w:r w:rsidR="007B2EB8">
          <w:rPr>
            <w:rStyle w:val="normaltextrun"/>
          </w:rPr>
          <w:t xml:space="preserve">sätestatud </w:t>
        </w:r>
      </w:ins>
      <w:del w:id="12" w:author="Kärt Voor" w:date="2024-01-25T11:03:00Z">
        <w:r w:rsidDel="007B2EB8">
          <w:rPr>
            <w:rStyle w:val="normaltextrun"/>
          </w:rPr>
          <w:delText xml:space="preserve">kohase </w:delText>
        </w:r>
      </w:del>
      <w:commentRangeStart w:id="13"/>
      <w:r>
        <w:rPr>
          <w:rStyle w:val="normaltextrun"/>
        </w:rPr>
        <w:t xml:space="preserve">Natura erandi </w:t>
      </w:r>
      <w:del w:id="14" w:author="Kärt Voor" w:date="2024-01-25T11:03:00Z">
        <w:r w:rsidDel="007B2EB8">
          <w:rPr>
            <w:rStyle w:val="normaltextrun"/>
          </w:rPr>
          <w:delText xml:space="preserve">tegemise </w:delText>
        </w:r>
      </w:del>
      <w:r>
        <w:rPr>
          <w:rStyle w:val="normaltextrun"/>
        </w:rPr>
        <w:t xml:space="preserve">menetluse </w:t>
      </w:r>
      <w:commentRangeEnd w:id="13"/>
      <w:r w:rsidR="007B2EB8">
        <w:rPr>
          <w:rStyle w:val="Kommentaariviide"/>
          <w:color w:val="000000"/>
        </w:rPr>
        <w:commentReference w:id="13"/>
      </w:r>
      <w:r>
        <w:rPr>
          <w:rStyle w:val="normaltextrun"/>
        </w:rPr>
        <w:t>lõpuni“;</w:t>
      </w:r>
      <w:r>
        <w:rPr>
          <w:rStyle w:val="eop"/>
        </w:rPr>
        <w:t> </w:t>
      </w:r>
    </w:p>
    <w:p w14:paraId="32C464FB" w14:textId="0FA23E8A"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color w:val="0078D4"/>
        </w:rPr>
        <w:t> </w:t>
      </w:r>
      <w:r>
        <w:rPr>
          <w:rStyle w:val="eop"/>
        </w:rPr>
        <w:t> </w:t>
      </w:r>
    </w:p>
    <w:p w14:paraId="3362C807" w14:textId="3E1797B6" w:rsidR="00AE65E2" w:rsidRDefault="007A1D87"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6</w:t>
      </w:r>
      <w:r w:rsidR="00AE65E2" w:rsidRPr="00163303">
        <w:rPr>
          <w:rStyle w:val="normaltextrun"/>
          <w:b/>
          <w:bCs/>
        </w:rPr>
        <w:t>)</w:t>
      </w:r>
      <w:r w:rsidR="00AE65E2">
        <w:rPr>
          <w:rStyle w:val="normaltextrun"/>
          <w:b/>
          <w:bCs/>
        </w:rPr>
        <w:t xml:space="preserve"> </w:t>
      </w:r>
      <w:r w:rsidR="00AE65E2">
        <w:rPr>
          <w:rStyle w:val="normaltextrun"/>
        </w:rPr>
        <w:t>paragrahvi 29 lõiget 1 täiendatakse punktiga 1</w:t>
      </w:r>
      <w:r w:rsidR="00AE65E2" w:rsidRPr="00B16858">
        <w:rPr>
          <w:rStyle w:val="normaltextrun"/>
          <w:vertAlign w:val="superscript"/>
        </w:rPr>
        <w:t>1</w:t>
      </w:r>
      <w:r w:rsidR="00AE65E2">
        <w:rPr>
          <w:rStyle w:val="normaltextrun"/>
        </w:rPr>
        <w:t xml:space="preserve"> järgmises sõnastuses:</w:t>
      </w:r>
      <w:r w:rsidR="00AE65E2">
        <w:rPr>
          <w:rStyle w:val="eop"/>
        </w:rPr>
        <w:t> </w:t>
      </w:r>
    </w:p>
    <w:p w14:paraId="6FA07C06" w14:textId="5D84315F"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rPr>
        <w:t>„1</w:t>
      </w:r>
      <w:r w:rsidRPr="00B16858">
        <w:rPr>
          <w:rStyle w:val="normaltextrun"/>
          <w:vertAlign w:val="superscript"/>
        </w:rPr>
        <w:t>1</w:t>
      </w:r>
      <w:r>
        <w:rPr>
          <w:rStyle w:val="normaltextrun"/>
        </w:rPr>
        <w:t xml:space="preserve">) peab keskkonnamõju hindamise aruanne sisaldama looduskaitseseaduse </w:t>
      </w:r>
      <w:commentRangeStart w:id="15"/>
      <w:r>
        <w:rPr>
          <w:rStyle w:val="normaltextrun"/>
        </w:rPr>
        <w:t>§-s 69</w:t>
      </w:r>
      <w:r w:rsidRPr="00B16858">
        <w:rPr>
          <w:rStyle w:val="normaltextrun"/>
          <w:vertAlign w:val="superscript"/>
        </w:rPr>
        <w:t>6</w:t>
      </w:r>
      <w:r>
        <w:rPr>
          <w:rStyle w:val="normaltextrun"/>
        </w:rPr>
        <w:t xml:space="preserve"> sätestatud Natura asjakohase hindamise aruannet;“;</w:t>
      </w:r>
      <w:commentRangeEnd w:id="15"/>
      <w:r w:rsidR="002B5E66">
        <w:rPr>
          <w:rStyle w:val="Kommentaariviide"/>
          <w:color w:val="000000"/>
        </w:rPr>
        <w:commentReference w:id="15"/>
      </w:r>
    </w:p>
    <w:p w14:paraId="7AC2D6F4"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1FBD5AAF" w14:textId="3FCFCCA7" w:rsidR="00AE65E2" w:rsidRDefault="007A1D87"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7</w:t>
      </w:r>
      <w:r w:rsidR="00AE65E2">
        <w:rPr>
          <w:rStyle w:val="normaltextrun"/>
          <w:b/>
          <w:bCs/>
        </w:rPr>
        <w:t xml:space="preserve">) </w:t>
      </w:r>
      <w:r w:rsidR="00AE65E2">
        <w:rPr>
          <w:rStyle w:val="normaltextrun"/>
        </w:rPr>
        <w:t>paragrahvi 29 lõige 2 muudetakse ja sõnastatakse järgmiselt:</w:t>
      </w:r>
      <w:r w:rsidR="00AE65E2">
        <w:rPr>
          <w:rStyle w:val="eop"/>
        </w:rPr>
        <w:t> </w:t>
      </w:r>
    </w:p>
    <w:p w14:paraId="3E4CB1C8" w14:textId="66743F1D"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„(2) Tegevusloa andmisel </w:t>
      </w:r>
      <w:r w:rsidR="00A81F80">
        <w:rPr>
          <w:rStyle w:val="normaltextrun"/>
        </w:rPr>
        <w:t>kohaldata</w:t>
      </w:r>
      <w:r>
        <w:rPr>
          <w:rStyle w:val="normaltextrun"/>
        </w:rPr>
        <w:t xml:space="preserve">kse </w:t>
      </w:r>
      <w:commentRangeStart w:id="16"/>
      <w:r>
        <w:rPr>
          <w:rStyle w:val="normaltextrun"/>
        </w:rPr>
        <w:t>looduskaitseseaduse § 69</w:t>
      </w:r>
      <w:r w:rsidRPr="00B16858">
        <w:rPr>
          <w:rStyle w:val="normaltextrun"/>
          <w:vertAlign w:val="superscript"/>
        </w:rPr>
        <w:t>1</w:t>
      </w:r>
      <w:commentRangeEnd w:id="16"/>
      <w:r w:rsidR="00B627A9">
        <w:rPr>
          <w:rStyle w:val="Kommentaariviide"/>
          <w:color w:val="000000"/>
        </w:rPr>
        <w:commentReference w:id="16"/>
      </w:r>
      <w:r>
        <w:rPr>
          <w:rStyle w:val="normaltextrun"/>
        </w:rPr>
        <w:t>.“;</w:t>
      </w:r>
    </w:p>
    <w:p w14:paraId="1F4D2711"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6DE06FBF" w14:textId="4E6FFE33" w:rsidR="00AE65E2" w:rsidRDefault="007A1D87"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8</w:t>
      </w:r>
      <w:r w:rsidR="00AE65E2" w:rsidRPr="00B16858">
        <w:rPr>
          <w:rStyle w:val="normaltextrun"/>
          <w:b/>
          <w:bCs/>
        </w:rPr>
        <w:t>)</w:t>
      </w:r>
      <w:r w:rsidR="00AE65E2">
        <w:rPr>
          <w:rStyle w:val="normaltextrun"/>
          <w:b/>
          <w:bCs/>
        </w:rPr>
        <w:t xml:space="preserve"> </w:t>
      </w:r>
      <w:r w:rsidR="00AE65E2">
        <w:rPr>
          <w:rStyle w:val="normaltextrun"/>
        </w:rPr>
        <w:t>paragrahvi 29 lõiked 3‒5 tunnistatakse kehtetuks;</w:t>
      </w:r>
    </w:p>
    <w:p w14:paraId="562BD18B"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color w:val="0078D4"/>
        </w:rPr>
        <w:t> </w:t>
      </w:r>
    </w:p>
    <w:p w14:paraId="0AB5BBBB" w14:textId="5F527A31" w:rsidR="00AE65E2" w:rsidRDefault="007A1D87"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9</w:t>
      </w:r>
      <w:r w:rsidR="00AE65E2">
        <w:rPr>
          <w:rStyle w:val="normaltextrun"/>
          <w:b/>
          <w:bCs/>
        </w:rPr>
        <w:t xml:space="preserve">) </w:t>
      </w:r>
      <w:r w:rsidR="00AE65E2">
        <w:rPr>
          <w:rStyle w:val="normaltextrun"/>
        </w:rPr>
        <w:t>paragrahvi 33 lõike 1 punkt 4 muudetakse ja sõnastatakse järgmiselt:</w:t>
      </w:r>
      <w:r w:rsidR="00AE65E2">
        <w:rPr>
          <w:rStyle w:val="eop"/>
        </w:rPr>
        <w:t> </w:t>
      </w:r>
    </w:p>
    <w:p w14:paraId="78EFBBAA" w14:textId="3DE39E0B" w:rsidR="00AE65E2" w:rsidRDefault="00AE65E2" w:rsidP="10B0E90C">
      <w:pPr>
        <w:pStyle w:val="paragraph"/>
        <w:spacing w:before="0" w:beforeAutospacing="0" w:after="0" w:afterAutospacing="0"/>
        <w:jc w:val="both"/>
        <w:textAlignment w:val="baseline"/>
        <w:rPr>
          <w:rStyle w:val="eop"/>
        </w:rPr>
      </w:pPr>
      <w:r w:rsidRPr="10B0E90C">
        <w:rPr>
          <w:rStyle w:val="normaltextrun"/>
        </w:rPr>
        <w:t>„4) on aluseks tegevusele, mille korral ei ole objektiivse teabe põhjal välistatud, et sellega võib kaasneda eraldi või koos muude tegevustega eeldatavalt oluline mõju Natura 2000 võrgustiku alale, ja mis ei ole otseselt seotud ala kaitsekorraldusega või ei ole selleks otseselt vajalik, välja arvatud juhul, kui strateegiliseks planeerimisdokumendiks on detailplaneering.“;</w:t>
      </w:r>
    </w:p>
    <w:p w14:paraId="1D09A482" w14:textId="77777777" w:rsidR="00631E46" w:rsidRDefault="00631E46" w:rsidP="00AE65E2">
      <w:pPr>
        <w:pStyle w:val="paragraph"/>
        <w:spacing w:before="0" w:beforeAutospacing="0" w:after="0" w:afterAutospacing="0"/>
        <w:jc w:val="both"/>
        <w:textAlignment w:val="baseline"/>
        <w:rPr>
          <w:rStyle w:val="eop"/>
        </w:rPr>
      </w:pPr>
    </w:p>
    <w:p w14:paraId="44294FE6" w14:textId="6C2B05F5" w:rsidR="00747EAC" w:rsidRDefault="00631E46" w:rsidP="7183CEAC">
      <w:pPr>
        <w:pStyle w:val="paragraph"/>
        <w:spacing w:before="0" w:beforeAutospacing="0" w:after="0" w:afterAutospacing="0"/>
        <w:jc w:val="both"/>
        <w:textAlignment w:val="baseline"/>
        <w:rPr>
          <w:rStyle w:val="eop"/>
        </w:rPr>
      </w:pPr>
      <w:r w:rsidRPr="10B0E90C">
        <w:rPr>
          <w:rStyle w:val="eop"/>
          <w:b/>
          <w:bCs/>
        </w:rPr>
        <w:t>1</w:t>
      </w:r>
      <w:r w:rsidR="007A1D87" w:rsidRPr="10B0E90C">
        <w:rPr>
          <w:rStyle w:val="eop"/>
          <w:b/>
          <w:bCs/>
        </w:rPr>
        <w:t>0</w:t>
      </w:r>
      <w:r w:rsidRPr="10B0E90C">
        <w:rPr>
          <w:rStyle w:val="eop"/>
          <w:b/>
          <w:bCs/>
        </w:rPr>
        <w:t>)</w:t>
      </w:r>
      <w:r w:rsidRPr="10B0E90C">
        <w:rPr>
          <w:rStyle w:val="eop"/>
        </w:rPr>
        <w:t xml:space="preserve"> paragrahvi 33 lõike 5 punkt</w:t>
      </w:r>
      <w:r w:rsidR="00747EAC" w:rsidRPr="10B0E90C">
        <w:rPr>
          <w:rStyle w:val="eop"/>
        </w:rPr>
        <w:t xml:space="preserve">i 6 </w:t>
      </w:r>
      <w:r w:rsidR="4EFCBF2B" w:rsidRPr="10B0E90C">
        <w:rPr>
          <w:rStyle w:val="eop"/>
        </w:rPr>
        <w:t xml:space="preserve">täiendatakse pärast sõna „alale“ </w:t>
      </w:r>
      <w:del w:id="17" w:author="Kärt Voor" w:date="2024-01-18T11:51:00Z">
        <w:r w:rsidR="489628C7" w:rsidRPr="10B0E90C" w:rsidDel="00C3754E">
          <w:rPr>
            <w:rStyle w:val="eop"/>
          </w:rPr>
          <w:delText xml:space="preserve">tekstiosaga </w:delText>
        </w:r>
      </w:del>
      <w:ins w:id="18" w:author="Kärt Voor" w:date="2024-01-18T11:51:00Z">
        <w:r w:rsidR="00C3754E">
          <w:rPr>
            <w:rStyle w:val="eop"/>
          </w:rPr>
          <w:t>sõnadega</w:t>
        </w:r>
        <w:r w:rsidR="00C3754E" w:rsidRPr="10B0E90C">
          <w:rPr>
            <w:rStyle w:val="eop"/>
          </w:rPr>
          <w:t xml:space="preserve"> </w:t>
        </w:r>
      </w:ins>
      <w:r w:rsidR="6F7BB82B" w:rsidRPr="10B0E90C">
        <w:rPr>
          <w:rStyle w:val="eop"/>
        </w:rPr>
        <w:t>„</w:t>
      </w:r>
      <w:commentRangeStart w:id="19"/>
      <w:r w:rsidR="2F388741" w:rsidRPr="10B0E90C">
        <w:rPr>
          <w:rStyle w:val="eop"/>
        </w:rPr>
        <w:t>lähtudes asjakohasel juhul</w:t>
      </w:r>
      <w:r w:rsidR="6AAB2CE2" w:rsidRPr="10B0E90C">
        <w:rPr>
          <w:rStyle w:val="eop"/>
        </w:rPr>
        <w:t xml:space="preserve"> </w:t>
      </w:r>
      <w:r w:rsidR="6F7BB82B" w:rsidRPr="10B0E90C">
        <w:rPr>
          <w:rStyle w:val="eop"/>
        </w:rPr>
        <w:t>looduskaitseseaduse §</w:t>
      </w:r>
      <w:r w:rsidR="7EE9CE87" w:rsidRPr="10B0E90C">
        <w:rPr>
          <w:rStyle w:val="eop"/>
        </w:rPr>
        <w:t xml:space="preserve"> </w:t>
      </w:r>
      <w:r w:rsidR="6F7BB82B" w:rsidRPr="10B0E90C">
        <w:rPr>
          <w:rStyle w:val="eop"/>
        </w:rPr>
        <w:t>69</w:t>
      </w:r>
      <w:r w:rsidR="6F7BB82B" w:rsidRPr="10B0E90C">
        <w:rPr>
          <w:rStyle w:val="eop"/>
          <w:vertAlign w:val="superscript"/>
        </w:rPr>
        <w:t>3</w:t>
      </w:r>
      <w:r w:rsidR="6F7BB82B" w:rsidRPr="10B0E90C">
        <w:rPr>
          <w:rStyle w:val="eop"/>
        </w:rPr>
        <w:t xml:space="preserve"> lõigetest 1</w:t>
      </w:r>
      <w:ins w:id="20" w:author="Kärt Voor" w:date="2024-01-25T13:22:00Z">
        <w:r w:rsidR="00C36A41">
          <w:rPr>
            <w:rStyle w:val="normaltextrun"/>
          </w:rPr>
          <w:t>‒</w:t>
        </w:r>
      </w:ins>
      <w:del w:id="21" w:author="Kärt Voor" w:date="2024-01-25T13:22:00Z">
        <w:r w:rsidR="6F7BB82B" w:rsidRPr="10B0E90C" w:rsidDel="00C36A41">
          <w:rPr>
            <w:rStyle w:val="eop"/>
          </w:rPr>
          <w:delText xml:space="preserve"> </w:delText>
        </w:r>
        <w:r w:rsidR="6D4D8E4F" w:rsidRPr="10B0E90C" w:rsidDel="00C36A41">
          <w:rPr>
            <w:rStyle w:val="eop"/>
          </w:rPr>
          <w:delText xml:space="preserve">kuni </w:delText>
        </w:r>
      </w:del>
      <w:r w:rsidR="6D4D8E4F" w:rsidRPr="10B0E90C">
        <w:rPr>
          <w:rStyle w:val="eop"/>
        </w:rPr>
        <w:t>3</w:t>
      </w:r>
      <w:commentRangeEnd w:id="19"/>
      <w:r w:rsidR="00743C1C">
        <w:rPr>
          <w:rStyle w:val="Kommentaariviide"/>
          <w:color w:val="000000"/>
        </w:rPr>
        <w:commentReference w:id="19"/>
      </w:r>
      <w:r w:rsidR="6F7BB82B" w:rsidRPr="10B0E90C">
        <w:rPr>
          <w:rStyle w:val="eop"/>
        </w:rPr>
        <w:t>“</w:t>
      </w:r>
      <w:r w:rsidR="2E4F31C4" w:rsidRPr="10B0E90C">
        <w:rPr>
          <w:rStyle w:val="eop"/>
        </w:rPr>
        <w:t>;</w:t>
      </w:r>
    </w:p>
    <w:p w14:paraId="588FC08D" w14:textId="77777777" w:rsidR="00747EAC" w:rsidRDefault="00747EAC" w:rsidP="00AE65E2">
      <w:pPr>
        <w:pStyle w:val="paragraph"/>
        <w:spacing w:before="0" w:beforeAutospacing="0" w:after="0" w:afterAutospacing="0"/>
        <w:jc w:val="both"/>
        <w:textAlignment w:val="baseline"/>
        <w:rPr>
          <w:rFonts w:ascii="Segoe UI" w:hAnsi="Segoe UI" w:cs="Segoe UI"/>
          <w:sz w:val="18"/>
          <w:szCs w:val="18"/>
        </w:rPr>
      </w:pPr>
    </w:p>
    <w:p w14:paraId="215C9A4B" w14:textId="32ADF088"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1</w:t>
      </w:r>
      <w:r w:rsidR="007A1D87">
        <w:rPr>
          <w:rStyle w:val="normaltextrun"/>
          <w:b/>
          <w:bCs/>
        </w:rPr>
        <w:t>1</w:t>
      </w:r>
      <w:r>
        <w:rPr>
          <w:rStyle w:val="normaltextrun"/>
          <w:b/>
          <w:bCs/>
        </w:rPr>
        <w:t xml:space="preserve">) </w:t>
      </w:r>
      <w:r>
        <w:rPr>
          <w:rStyle w:val="normaltextrun"/>
        </w:rPr>
        <w:t>paragrahvi 35 täiendatakse lõikega 2</w:t>
      </w:r>
      <w:r w:rsidRPr="00631E46">
        <w:rPr>
          <w:rStyle w:val="normaltextrun"/>
          <w:vertAlign w:val="superscript"/>
        </w:rPr>
        <w:t>1</w:t>
      </w:r>
      <w:r>
        <w:rPr>
          <w:rStyle w:val="normaltextrun"/>
        </w:rPr>
        <w:t xml:space="preserve"> järgmises sõnastuses:</w:t>
      </w:r>
      <w:r>
        <w:rPr>
          <w:rStyle w:val="eop"/>
        </w:rPr>
        <w:t> </w:t>
      </w:r>
    </w:p>
    <w:p w14:paraId="7897F1A1" w14:textId="2C5E0B9A"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rPr>
        <w:t>„(2</w:t>
      </w:r>
      <w:r w:rsidRPr="00631E46">
        <w:rPr>
          <w:rStyle w:val="normaltextrun"/>
          <w:vertAlign w:val="superscript"/>
        </w:rPr>
        <w:t>1</w:t>
      </w:r>
      <w:r>
        <w:rPr>
          <w:rStyle w:val="normaltextrun"/>
        </w:rPr>
        <w:t xml:space="preserve">) Kui käesoleva seaduse § 33 lõike 2 punktis 4 nimetatud detailplaneeringu keskkonnamõju strateegilise hindamise vajalikkust kaaludes leitakse, et selle elluviimisega ei kaasne olulist keskkonnamõju, kuid olulist ebasoodsat mõju Natura 2000 võrgustiku alale ei saa välistada, jäetakse keskkonnamõju strateegiline hindamine algatamata ja mõju Natura 2000 võrgustiku alale hinnatakse looduskaitseseaduse </w:t>
      </w:r>
      <w:commentRangeStart w:id="22"/>
      <w:r>
        <w:rPr>
          <w:rStyle w:val="normaltextrun"/>
        </w:rPr>
        <w:t>10. </w:t>
      </w:r>
      <w:ins w:id="23" w:author="Kärt Voor" w:date="2024-01-25T13:40:00Z">
        <w:r w:rsidR="00FB085E">
          <w:rPr>
            <w:rStyle w:val="normaltextrun"/>
          </w:rPr>
          <w:t xml:space="preserve"> </w:t>
        </w:r>
      </w:ins>
      <w:r>
        <w:rPr>
          <w:rStyle w:val="normaltextrun"/>
        </w:rPr>
        <w:t xml:space="preserve">peatüki </w:t>
      </w:r>
      <w:commentRangeEnd w:id="22"/>
      <w:r w:rsidR="00FB085E">
        <w:rPr>
          <w:rStyle w:val="Kommentaariviide"/>
          <w:color w:val="000000"/>
        </w:rPr>
        <w:commentReference w:id="22"/>
      </w:r>
      <w:r>
        <w:rPr>
          <w:rStyle w:val="normaltextrun"/>
        </w:rPr>
        <w:t>Natura hindamise sätete kohaselt.“;</w:t>
      </w:r>
    </w:p>
    <w:p w14:paraId="781DAB24"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253B7572" w14:textId="299AE256"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1</w:t>
      </w:r>
      <w:r w:rsidR="007A1D87">
        <w:rPr>
          <w:rStyle w:val="normaltextrun"/>
          <w:b/>
          <w:bCs/>
        </w:rPr>
        <w:t>2</w:t>
      </w:r>
      <w:r>
        <w:rPr>
          <w:rStyle w:val="normaltextrun"/>
          <w:b/>
          <w:bCs/>
        </w:rPr>
        <w:t xml:space="preserve">) </w:t>
      </w:r>
      <w:r>
        <w:rPr>
          <w:rStyle w:val="normaltextrun"/>
        </w:rPr>
        <w:t>paragrahvi 45 lõiget 1 täiendatakse punktiga 1</w:t>
      </w:r>
      <w:r w:rsidRPr="00C32D94">
        <w:rPr>
          <w:rStyle w:val="normaltextrun"/>
          <w:vertAlign w:val="superscript"/>
        </w:rPr>
        <w:t>1</w:t>
      </w:r>
      <w:r>
        <w:rPr>
          <w:rStyle w:val="normaltextrun"/>
        </w:rPr>
        <w:t xml:space="preserve"> järgmises sõnastuses:</w:t>
      </w:r>
      <w:r>
        <w:rPr>
          <w:rStyle w:val="eop"/>
        </w:rPr>
        <w:t> </w:t>
      </w:r>
    </w:p>
    <w:p w14:paraId="75156982" w14:textId="0BA4E425" w:rsidR="00AE65E2" w:rsidRDefault="00AE65E2" w:rsidP="10B0E90C">
      <w:pPr>
        <w:pStyle w:val="paragraph"/>
        <w:spacing w:before="0" w:beforeAutospacing="0" w:after="0" w:afterAutospacing="0"/>
        <w:jc w:val="both"/>
        <w:textAlignment w:val="baseline"/>
        <w:rPr>
          <w:rStyle w:val="normaltextrun"/>
        </w:rPr>
      </w:pPr>
      <w:r>
        <w:rPr>
          <w:rStyle w:val="normaltextrun"/>
        </w:rPr>
        <w:t>„1</w:t>
      </w:r>
      <w:r w:rsidRPr="00C32D94">
        <w:rPr>
          <w:rStyle w:val="normaltextrun"/>
          <w:vertAlign w:val="superscript"/>
        </w:rPr>
        <w:t>1</w:t>
      </w:r>
      <w:r>
        <w:rPr>
          <w:rStyle w:val="normaltextrun"/>
        </w:rPr>
        <w:t>) peab keskkonnamõju strateegilise hindamise aruanne sisaldama looduskaitseseaduse §</w:t>
      </w:r>
      <w:ins w:id="24" w:author="Kärt Voor" w:date="2024-01-25T13:52:00Z">
        <w:r w:rsidR="00AE619D" w:rsidDel="00AE619D">
          <w:rPr>
            <w:rStyle w:val="normaltextrun"/>
          </w:rPr>
          <w:t xml:space="preserve"> </w:t>
        </w:r>
      </w:ins>
      <w:del w:id="25" w:author="Kärt Voor" w:date="2024-01-25T13:52:00Z">
        <w:r w:rsidR="1DEBA178" w:rsidDel="00AE619D">
          <w:rPr>
            <w:rStyle w:val="normaltextrun"/>
          </w:rPr>
          <w:delText>-</w:delText>
        </w:r>
        <w:r w:rsidR="00C32D94" w:rsidDel="00AE619D">
          <w:rPr>
            <w:rStyle w:val="normaltextrun"/>
          </w:rPr>
          <w:noBreakHyphen/>
        </w:r>
        <w:r w:rsidDel="00AE619D">
          <w:rPr>
            <w:rStyle w:val="normaltextrun"/>
          </w:rPr>
          <w:delText>s </w:delText>
        </w:r>
      </w:del>
      <w:r>
        <w:rPr>
          <w:rStyle w:val="normaltextrun"/>
        </w:rPr>
        <w:t>69</w:t>
      </w:r>
      <w:r w:rsidRPr="00C32D94">
        <w:rPr>
          <w:rStyle w:val="normaltextrun"/>
          <w:vertAlign w:val="superscript"/>
        </w:rPr>
        <w:t>6</w:t>
      </w:r>
      <w:r>
        <w:rPr>
          <w:rStyle w:val="normaltextrun"/>
        </w:rPr>
        <w:t xml:space="preserve"> </w:t>
      </w:r>
      <w:ins w:id="26" w:author="Kärt Voor" w:date="2024-01-25T13:52:00Z">
        <w:r w:rsidR="00AE619D">
          <w:rPr>
            <w:rStyle w:val="normaltextrun"/>
          </w:rPr>
          <w:t>lõikes 2</w:t>
        </w:r>
      </w:ins>
      <w:ins w:id="27" w:author="Kärt Voor" w:date="2024-01-25T13:57:00Z">
        <w:r w:rsidR="003D6644">
          <w:rPr>
            <w:rStyle w:val="normaltextrun"/>
          </w:rPr>
          <w:t xml:space="preserve"> </w:t>
        </w:r>
      </w:ins>
      <w:r>
        <w:rPr>
          <w:rStyle w:val="normaltextrun"/>
        </w:rPr>
        <w:t xml:space="preserve">nimetatud Natura asjakohase hindamise aruannet ja </w:t>
      </w:r>
      <w:commentRangeStart w:id="28"/>
      <w:r>
        <w:rPr>
          <w:rStyle w:val="normaltextrun"/>
        </w:rPr>
        <w:t xml:space="preserve">asjakohasel juhul </w:t>
      </w:r>
      <w:commentRangeEnd w:id="28"/>
      <w:r w:rsidR="00792439">
        <w:rPr>
          <w:rStyle w:val="Kommentaariviide"/>
          <w:color w:val="000000"/>
        </w:rPr>
        <w:commentReference w:id="28"/>
      </w:r>
      <w:del w:id="29" w:author="Kärt Voor" w:date="2024-01-25T13:58:00Z">
        <w:r w:rsidDel="003D6644">
          <w:rPr>
            <w:rStyle w:val="normaltextrun"/>
          </w:rPr>
          <w:delText xml:space="preserve">looduskaitseseaduse </w:delText>
        </w:r>
      </w:del>
      <w:ins w:id="30" w:author="Kärt Voor" w:date="2024-01-25T13:58:00Z">
        <w:r w:rsidR="003D6644">
          <w:rPr>
            <w:rStyle w:val="normaltextrun"/>
          </w:rPr>
          <w:t xml:space="preserve">sama seaduse </w:t>
        </w:r>
      </w:ins>
      <w:r>
        <w:rPr>
          <w:rStyle w:val="normaltextrun"/>
        </w:rPr>
        <w:t>§</w:t>
      </w:r>
      <w:del w:id="31" w:author="Kärt Voor" w:date="2024-01-25T13:52:00Z">
        <w:r w:rsidDel="00792439">
          <w:rPr>
            <w:rStyle w:val="normaltextrun"/>
          </w:rPr>
          <w:delText>-s</w:delText>
        </w:r>
      </w:del>
      <w:r>
        <w:rPr>
          <w:rStyle w:val="normaltextrun"/>
        </w:rPr>
        <w:t xml:space="preserve"> 69</w:t>
      </w:r>
      <w:r w:rsidRPr="00C32D94">
        <w:rPr>
          <w:rStyle w:val="normaltextrun"/>
          <w:vertAlign w:val="superscript"/>
        </w:rPr>
        <w:t>7</w:t>
      </w:r>
      <w:r w:rsidRPr="00C32D94">
        <w:rPr>
          <w:rStyle w:val="normaltextrun"/>
        </w:rPr>
        <w:t xml:space="preserve"> </w:t>
      </w:r>
      <w:ins w:id="32" w:author="Kärt Voor" w:date="2024-01-25T13:52:00Z">
        <w:r w:rsidR="00792439">
          <w:rPr>
            <w:rStyle w:val="normaltextrun"/>
          </w:rPr>
          <w:t xml:space="preserve">lõikes </w:t>
        </w:r>
        <w:r w:rsidR="00AE619D">
          <w:rPr>
            <w:rStyle w:val="normaltextrun"/>
          </w:rPr>
          <w:t>4</w:t>
        </w:r>
        <w:r w:rsidR="00792439">
          <w:rPr>
            <w:rStyle w:val="normaltextrun"/>
          </w:rPr>
          <w:t xml:space="preserve"> </w:t>
        </w:r>
      </w:ins>
      <w:r>
        <w:rPr>
          <w:rStyle w:val="normaltextrun"/>
        </w:rPr>
        <w:t>nimetatud Natura erandi tegemise aruannet;“;</w:t>
      </w:r>
    </w:p>
    <w:p w14:paraId="11D91923" w14:textId="77777777" w:rsidR="00F26B7B" w:rsidRDefault="00F26B7B" w:rsidP="00AE65E2">
      <w:pPr>
        <w:pStyle w:val="paragraph"/>
        <w:spacing w:before="0" w:beforeAutospacing="0" w:after="0" w:afterAutospacing="0"/>
        <w:jc w:val="both"/>
        <w:textAlignment w:val="baseline"/>
        <w:rPr>
          <w:rStyle w:val="normaltextrun"/>
        </w:rPr>
      </w:pPr>
    </w:p>
    <w:p w14:paraId="054DF5E4" w14:textId="0ADFC9CD" w:rsidR="00F26B7B" w:rsidRDefault="00F26B7B" w:rsidP="10B0E90C">
      <w:pPr>
        <w:pStyle w:val="paragraph"/>
        <w:spacing w:before="0" w:beforeAutospacing="0" w:after="0" w:afterAutospacing="0"/>
        <w:jc w:val="both"/>
        <w:textAlignment w:val="baseline"/>
        <w:rPr>
          <w:rStyle w:val="normaltextrun"/>
        </w:rPr>
      </w:pPr>
      <w:r w:rsidRPr="10B0E90C">
        <w:rPr>
          <w:rStyle w:val="normaltextrun"/>
          <w:b/>
          <w:bCs/>
        </w:rPr>
        <w:t>13)</w:t>
      </w:r>
      <w:r w:rsidRPr="10B0E90C">
        <w:rPr>
          <w:rStyle w:val="normaltextrun"/>
        </w:rPr>
        <w:t xml:space="preserve"> paragrahvi 45 </w:t>
      </w:r>
      <w:r w:rsidR="2DC3C680" w:rsidRPr="10B0E90C">
        <w:rPr>
          <w:rStyle w:val="normaltextrun"/>
        </w:rPr>
        <w:t xml:space="preserve">täiendatakse </w:t>
      </w:r>
      <w:r w:rsidRPr="10B0E90C">
        <w:rPr>
          <w:rStyle w:val="normaltextrun"/>
        </w:rPr>
        <w:t>lõi</w:t>
      </w:r>
      <w:r w:rsidR="2791940E" w:rsidRPr="10B0E90C">
        <w:rPr>
          <w:rStyle w:val="normaltextrun"/>
        </w:rPr>
        <w:t>kega</w:t>
      </w:r>
      <w:r w:rsidRPr="10B0E90C">
        <w:rPr>
          <w:rStyle w:val="normaltextrun"/>
        </w:rPr>
        <w:t xml:space="preserve"> 1</w:t>
      </w:r>
      <w:r w:rsidRPr="10B0E90C">
        <w:rPr>
          <w:rStyle w:val="normaltextrun"/>
          <w:vertAlign w:val="superscript"/>
        </w:rPr>
        <w:t xml:space="preserve">1 </w:t>
      </w:r>
      <w:r w:rsidRPr="10B0E90C">
        <w:rPr>
          <w:rStyle w:val="normaltextrun"/>
        </w:rPr>
        <w:t xml:space="preserve">järgmises sõnastuses: </w:t>
      </w:r>
    </w:p>
    <w:p w14:paraId="06AED565" w14:textId="53D7236B" w:rsidR="00F26B7B" w:rsidRPr="00F26B7B" w:rsidRDefault="00F26B7B" w:rsidP="004F526F">
      <w:pPr>
        <w:pStyle w:val="paragraph"/>
        <w:spacing w:before="0" w:beforeAutospacing="0" w:after="0" w:afterAutospacing="0"/>
        <w:jc w:val="both"/>
        <w:textAlignment w:val="baseline"/>
        <w:rPr>
          <w:rFonts w:ascii="Segoe UI" w:hAnsi="Segoe UI" w:cs="Segoe UI"/>
          <w:sz w:val="18"/>
          <w:szCs w:val="18"/>
        </w:rPr>
      </w:pPr>
      <w:r w:rsidRPr="10B0E90C">
        <w:rPr>
          <w:rStyle w:val="normaltextrun"/>
        </w:rPr>
        <w:t>„(1</w:t>
      </w:r>
      <w:r w:rsidRPr="10B0E90C">
        <w:rPr>
          <w:rStyle w:val="normaltextrun"/>
          <w:vertAlign w:val="superscript"/>
        </w:rPr>
        <w:t>1</w:t>
      </w:r>
      <w:r w:rsidRPr="10B0E90C">
        <w:rPr>
          <w:rStyle w:val="normaltextrun"/>
        </w:rPr>
        <w:t>) Juhul, kui algatatakse Natura erandi tegemise menetlus</w:t>
      </w:r>
      <w:r w:rsidR="5989247D" w:rsidRPr="10B0E90C">
        <w:rPr>
          <w:rStyle w:val="normaltextrun"/>
        </w:rPr>
        <w:t xml:space="preserve"> vastavalt looduskaitseseaduse §-le 69</w:t>
      </w:r>
      <w:r w:rsidR="5989247D" w:rsidRPr="10B0E90C">
        <w:rPr>
          <w:rStyle w:val="normaltextrun"/>
          <w:vertAlign w:val="superscript"/>
        </w:rPr>
        <w:t>7</w:t>
      </w:r>
      <w:r w:rsidRPr="10B0E90C">
        <w:rPr>
          <w:rStyle w:val="normaltextrun"/>
        </w:rPr>
        <w:t xml:space="preserve">, avalikustatakse </w:t>
      </w:r>
      <w:ins w:id="33" w:author="Kärt Voor" w:date="2024-01-25T14:20:00Z">
        <w:r w:rsidR="005A2AAB">
          <w:rPr>
            <w:rStyle w:val="normaltextrun"/>
          </w:rPr>
          <w:t xml:space="preserve">sama </w:t>
        </w:r>
      </w:ins>
      <w:ins w:id="34" w:author="Kärt Voor" w:date="2024-01-25T14:21:00Z">
        <w:r w:rsidR="005A2AAB">
          <w:rPr>
            <w:rStyle w:val="normaltextrun"/>
          </w:rPr>
          <w:t xml:space="preserve">seaduse </w:t>
        </w:r>
      </w:ins>
      <w:ins w:id="35" w:author="Kärt Voor" w:date="2024-01-25T13:57:00Z">
        <w:r w:rsidR="003D6644">
          <w:rPr>
            <w:rStyle w:val="normaltextrun"/>
          </w:rPr>
          <w:t>§ 69</w:t>
        </w:r>
        <w:r w:rsidR="003D6644" w:rsidRPr="003D6644">
          <w:rPr>
            <w:rStyle w:val="normaltextrun"/>
            <w:vertAlign w:val="superscript"/>
            <w:rPrChange w:id="36" w:author="Kärt Voor" w:date="2024-01-25T13:58:00Z">
              <w:rPr>
                <w:rStyle w:val="normaltextrun"/>
              </w:rPr>
            </w:rPrChange>
          </w:rPr>
          <w:t>6</w:t>
        </w:r>
        <w:r w:rsidR="003D6644">
          <w:rPr>
            <w:rStyle w:val="normaltextrun"/>
          </w:rPr>
          <w:t xml:space="preserve"> lõikes 2 ni</w:t>
        </w:r>
      </w:ins>
      <w:ins w:id="37" w:author="Kärt Voor" w:date="2024-01-25T13:58:00Z">
        <w:r w:rsidR="003D6644">
          <w:rPr>
            <w:rStyle w:val="normaltextrun"/>
          </w:rPr>
          <w:t>metatud</w:t>
        </w:r>
      </w:ins>
      <w:r w:rsidRPr="10B0E90C">
        <w:rPr>
          <w:rStyle w:val="normaltextrun"/>
        </w:rPr>
        <w:t xml:space="preserve"> </w:t>
      </w:r>
      <w:bookmarkStart w:id="38" w:name="_Hlk148967066"/>
      <w:r w:rsidRPr="10B0E90C">
        <w:rPr>
          <w:rStyle w:val="normaltextrun"/>
        </w:rPr>
        <w:t xml:space="preserve">Natura asjakohase hindamise aruanne koos </w:t>
      </w:r>
      <w:commentRangeStart w:id="39"/>
      <w:r w:rsidRPr="10B0E90C">
        <w:rPr>
          <w:rStyle w:val="normaltextrun"/>
        </w:rPr>
        <w:t xml:space="preserve">erandi menetluse algatamise otsuse eelnõuga </w:t>
      </w:r>
      <w:bookmarkEnd w:id="38"/>
      <w:commentRangeEnd w:id="39"/>
      <w:r w:rsidR="003D6644">
        <w:rPr>
          <w:rStyle w:val="Kommentaariviide"/>
          <w:color w:val="000000"/>
        </w:rPr>
        <w:commentReference w:id="39"/>
      </w:r>
      <w:del w:id="40" w:author="Kärt Voor" w:date="2024-01-25T14:04:00Z">
        <w:r w:rsidRPr="10B0E90C" w:rsidDel="00D27A51">
          <w:rPr>
            <w:rStyle w:val="normaltextrun"/>
          </w:rPr>
          <w:delText xml:space="preserve">looduskaitseseaduse </w:delText>
        </w:r>
      </w:del>
      <w:ins w:id="41" w:author="Kärt Voor" w:date="2024-01-25T14:04:00Z">
        <w:r w:rsidR="00D27A51">
          <w:rPr>
            <w:rStyle w:val="normaltextrun"/>
          </w:rPr>
          <w:t>sama seaduse</w:t>
        </w:r>
        <w:r w:rsidR="00D27A51" w:rsidRPr="10B0E90C">
          <w:rPr>
            <w:rStyle w:val="normaltextrun"/>
          </w:rPr>
          <w:t xml:space="preserve"> </w:t>
        </w:r>
      </w:ins>
      <w:commentRangeStart w:id="42"/>
      <w:r w:rsidRPr="10B0E90C">
        <w:rPr>
          <w:rStyle w:val="normaltextrun"/>
        </w:rPr>
        <w:t>§ 69</w:t>
      </w:r>
      <w:r w:rsidRPr="10B0E90C">
        <w:rPr>
          <w:rStyle w:val="normaltextrun"/>
          <w:vertAlign w:val="superscript"/>
        </w:rPr>
        <w:t>6</w:t>
      </w:r>
      <w:r w:rsidRPr="10B0E90C">
        <w:rPr>
          <w:rStyle w:val="normaltextrun"/>
        </w:rPr>
        <w:t xml:space="preserve"> lõikes </w:t>
      </w:r>
      <w:r w:rsidR="65133957" w:rsidRPr="10B0E90C">
        <w:t>2</w:t>
      </w:r>
      <w:r w:rsidR="65133957" w:rsidRPr="10B0E90C">
        <w:rPr>
          <w:vertAlign w:val="superscript"/>
        </w:rPr>
        <w:t>2</w:t>
      </w:r>
      <w:r w:rsidRPr="10B0E90C">
        <w:rPr>
          <w:rStyle w:val="normaltextrun"/>
        </w:rPr>
        <w:t xml:space="preserve"> </w:t>
      </w:r>
      <w:commentRangeEnd w:id="42"/>
      <w:r w:rsidR="00D27A51">
        <w:rPr>
          <w:rStyle w:val="Kommentaariviide"/>
          <w:color w:val="000000"/>
        </w:rPr>
        <w:commentReference w:id="42"/>
      </w:r>
      <w:r w:rsidRPr="10B0E90C">
        <w:rPr>
          <w:rStyle w:val="normaltextrun"/>
        </w:rPr>
        <w:t>ja §</w:t>
      </w:r>
      <w:r w:rsidR="4B115B3F" w:rsidRPr="10B0E90C">
        <w:rPr>
          <w:rStyle w:val="normaltextrun"/>
        </w:rPr>
        <w:t>-s</w:t>
      </w:r>
      <w:r w:rsidRPr="10B0E90C">
        <w:rPr>
          <w:rStyle w:val="normaltextrun"/>
        </w:rPr>
        <w:t xml:space="preserve"> 69</w:t>
      </w:r>
      <w:r w:rsidRPr="10B0E90C">
        <w:rPr>
          <w:rStyle w:val="normaltextrun"/>
          <w:vertAlign w:val="superscript"/>
        </w:rPr>
        <w:t>8</w:t>
      </w:r>
      <w:r w:rsidRPr="10B0E90C">
        <w:rPr>
          <w:rStyle w:val="normaltextrun"/>
        </w:rPr>
        <w:t xml:space="preserve"> sätestatud korras.“;</w:t>
      </w:r>
    </w:p>
    <w:p w14:paraId="517D8AEC"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584772C0" w14:textId="2430BED3"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1</w:t>
      </w:r>
      <w:r w:rsidR="00F26B7B">
        <w:rPr>
          <w:rStyle w:val="normaltextrun"/>
          <w:b/>
          <w:bCs/>
        </w:rPr>
        <w:t>4</w:t>
      </w:r>
      <w:r>
        <w:rPr>
          <w:rStyle w:val="normaltextrun"/>
          <w:b/>
          <w:bCs/>
        </w:rPr>
        <w:t xml:space="preserve">) </w:t>
      </w:r>
      <w:r>
        <w:rPr>
          <w:rStyle w:val="normaltextrun"/>
        </w:rPr>
        <w:t>paragrahvi 45 lõige 2 muudetakse ja sõnastatakse järgmiselt:</w:t>
      </w:r>
      <w:r>
        <w:rPr>
          <w:rStyle w:val="eop"/>
        </w:rPr>
        <w:t> </w:t>
      </w:r>
    </w:p>
    <w:p w14:paraId="480A029F" w14:textId="715C476F"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„(2) Strateegilise planeerimisdokumendi kehtestamisel </w:t>
      </w:r>
      <w:r w:rsidR="00E5560B">
        <w:rPr>
          <w:rStyle w:val="normaltextrun"/>
        </w:rPr>
        <w:t>kohald</w:t>
      </w:r>
      <w:r>
        <w:rPr>
          <w:rStyle w:val="normaltextrun"/>
        </w:rPr>
        <w:t>a</w:t>
      </w:r>
      <w:r w:rsidR="00E5560B">
        <w:rPr>
          <w:rStyle w:val="normaltextrun"/>
        </w:rPr>
        <w:t>ta</w:t>
      </w:r>
      <w:r>
        <w:rPr>
          <w:rStyle w:val="normaltextrun"/>
        </w:rPr>
        <w:t>kse looduskaitseseaduse § 69</w:t>
      </w:r>
      <w:r w:rsidRPr="00E5560B">
        <w:rPr>
          <w:rStyle w:val="normaltextrun"/>
          <w:vertAlign w:val="superscript"/>
        </w:rPr>
        <w:t>1</w:t>
      </w:r>
      <w:r>
        <w:rPr>
          <w:rStyle w:val="normaltextrun"/>
        </w:rPr>
        <w:t>.“;</w:t>
      </w:r>
      <w:r>
        <w:rPr>
          <w:rStyle w:val="eop"/>
        </w:rPr>
        <w:t> </w:t>
      </w:r>
    </w:p>
    <w:p w14:paraId="4313638E"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59DF1799" w14:textId="7D15763F"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normaltextrun"/>
          <w:b/>
          <w:bCs/>
        </w:rPr>
        <w:t>1</w:t>
      </w:r>
      <w:r w:rsidR="00F26B7B">
        <w:rPr>
          <w:rStyle w:val="normaltextrun"/>
          <w:b/>
          <w:bCs/>
        </w:rPr>
        <w:t>5</w:t>
      </w:r>
      <w:r>
        <w:rPr>
          <w:rStyle w:val="normaltextrun"/>
          <w:b/>
          <w:bCs/>
        </w:rPr>
        <w:t xml:space="preserve">) </w:t>
      </w:r>
      <w:r>
        <w:rPr>
          <w:rStyle w:val="normaltextrun"/>
        </w:rPr>
        <w:t>paragrahvi 45 lõiked 3–5 tunnistatakse kehtetuks;</w:t>
      </w:r>
    </w:p>
    <w:p w14:paraId="5E9940B1" w14:textId="77777777" w:rsidR="00AE65E2" w:rsidRDefault="00AE65E2" w:rsidP="00AE65E2">
      <w:pPr>
        <w:pStyle w:val="paragraph"/>
        <w:spacing w:before="0" w:beforeAutospacing="0" w:after="0" w:afterAutospacing="0"/>
        <w:jc w:val="both"/>
        <w:textAlignment w:val="baseline"/>
        <w:rPr>
          <w:rFonts w:ascii="Segoe UI" w:hAnsi="Segoe UI" w:cs="Segoe UI"/>
          <w:sz w:val="18"/>
          <w:szCs w:val="18"/>
        </w:rPr>
      </w:pPr>
      <w:r>
        <w:rPr>
          <w:rStyle w:val="eop"/>
        </w:rPr>
        <w:t> </w:t>
      </w:r>
    </w:p>
    <w:p w14:paraId="3853A6A9" w14:textId="3B6647AC" w:rsidR="00AE65E2" w:rsidRDefault="00AE65E2" w:rsidP="10B0E90C">
      <w:pPr>
        <w:pStyle w:val="paragraph"/>
        <w:spacing w:before="0" w:beforeAutospacing="0" w:after="0" w:afterAutospacing="0"/>
        <w:jc w:val="both"/>
        <w:textAlignment w:val="baseline"/>
        <w:rPr>
          <w:rFonts w:ascii="Segoe UI" w:hAnsi="Segoe UI" w:cs="Segoe UI"/>
          <w:sz w:val="18"/>
          <w:szCs w:val="18"/>
        </w:rPr>
      </w:pPr>
      <w:r w:rsidRPr="10B0E90C">
        <w:rPr>
          <w:rStyle w:val="normaltextrun"/>
          <w:b/>
          <w:bCs/>
        </w:rPr>
        <w:t>1</w:t>
      </w:r>
      <w:r w:rsidR="00F26B7B" w:rsidRPr="10B0E90C">
        <w:rPr>
          <w:rStyle w:val="normaltextrun"/>
          <w:b/>
          <w:bCs/>
        </w:rPr>
        <w:t>6</w:t>
      </w:r>
      <w:r w:rsidRPr="10B0E90C">
        <w:rPr>
          <w:rStyle w:val="normaltextrun"/>
          <w:b/>
          <w:bCs/>
        </w:rPr>
        <w:t xml:space="preserve">) </w:t>
      </w:r>
      <w:r w:rsidRPr="10B0E90C">
        <w:rPr>
          <w:rStyle w:val="normaltextrun"/>
        </w:rPr>
        <w:t>paragrahvi 56 täiendatakse lõikega 1</w:t>
      </w:r>
      <w:r w:rsidR="007A1D87" w:rsidRPr="10B0E90C">
        <w:rPr>
          <w:rStyle w:val="normaltextrun"/>
        </w:rPr>
        <w:t xml:space="preserve">7 </w:t>
      </w:r>
      <w:r w:rsidRPr="10B0E90C">
        <w:rPr>
          <w:rStyle w:val="normaltextrun"/>
        </w:rPr>
        <w:t>järgmises sõnastuses:</w:t>
      </w:r>
      <w:r w:rsidRPr="10B0E90C">
        <w:rPr>
          <w:rStyle w:val="eop"/>
        </w:rPr>
        <w:t> </w:t>
      </w:r>
    </w:p>
    <w:p w14:paraId="7C2D6B7F" w14:textId="47DF44BD" w:rsidR="00AE65E2" w:rsidRDefault="00AE65E2" w:rsidP="10B0E90C">
      <w:pPr>
        <w:pStyle w:val="paragraph"/>
        <w:spacing w:before="0" w:beforeAutospacing="0" w:after="0" w:afterAutospacing="0"/>
        <w:jc w:val="both"/>
        <w:textAlignment w:val="baseline"/>
        <w:rPr>
          <w:rFonts w:ascii="Segoe UI" w:hAnsi="Segoe UI" w:cs="Segoe UI"/>
          <w:sz w:val="18"/>
          <w:szCs w:val="18"/>
        </w:rPr>
      </w:pPr>
      <w:r w:rsidRPr="10B0E90C">
        <w:rPr>
          <w:rStyle w:val="normaltextrun"/>
        </w:rPr>
        <w:t>„(1</w:t>
      </w:r>
      <w:r w:rsidR="007A1D87" w:rsidRPr="10B0E90C">
        <w:rPr>
          <w:rStyle w:val="normaltextrun"/>
        </w:rPr>
        <w:t>7</w:t>
      </w:r>
      <w:r w:rsidRPr="10B0E90C">
        <w:rPr>
          <w:rStyle w:val="normaltextrun"/>
        </w:rPr>
        <w:t xml:space="preserve">) Kui </w:t>
      </w:r>
      <w:r w:rsidR="41A81E53" w:rsidRPr="10B0E90C">
        <w:rPr>
          <w:rStyle w:val="normaltextrun"/>
        </w:rPr>
        <w:t xml:space="preserve">enne käesoleva sätte jõustumist algatatud </w:t>
      </w:r>
      <w:r w:rsidRPr="10B0E90C">
        <w:rPr>
          <w:rStyle w:val="normaltextrun"/>
        </w:rPr>
        <w:t>keskkonnamõju hindami</w:t>
      </w:r>
      <w:r w:rsidR="5AD23BB5" w:rsidRPr="10B0E90C">
        <w:rPr>
          <w:rStyle w:val="normaltextrun"/>
        </w:rPr>
        <w:t>s</w:t>
      </w:r>
      <w:r w:rsidRPr="10B0E90C">
        <w:rPr>
          <w:rStyle w:val="normaltextrun"/>
        </w:rPr>
        <w:t>e või keskkonnamõju strateegili</w:t>
      </w:r>
      <w:r w:rsidR="7CD8E8E8" w:rsidRPr="10B0E90C">
        <w:rPr>
          <w:rStyle w:val="normaltextrun"/>
        </w:rPr>
        <w:t>s</w:t>
      </w:r>
      <w:r w:rsidRPr="10B0E90C">
        <w:rPr>
          <w:rStyle w:val="normaltextrun"/>
        </w:rPr>
        <w:t xml:space="preserve">e </w:t>
      </w:r>
      <w:r w:rsidR="4F5D7507" w:rsidRPr="10B0E90C">
        <w:rPr>
          <w:rStyle w:val="normaltextrun"/>
        </w:rPr>
        <w:t xml:space="preserve">hindamise </w:t>
      </w:r>
      <w:r w:rsidR="2F69B682" w:rsidRPr="10B0E90C">
        <w:rPr>
          <w:rStyle w:val="normaltextrun"/>
        </w:rPr>
        <w:t xml:space="preserve">algatamise üle otsustamisel oleks </w:t>
      </w:r>
      <w:r w:rsidR="6E3653E6" w:rsidRPr="10B0E90C">
        <w:rPr>
          <w:rStyle w:val="normaltextrun"/>
        </w:rPr>
        <w:t>vastavalt käesoleva seaduse §</w:t>
      </w:r>
      <w:r w:rsidR="388E7FC1" w:rsidRPr="10B0E90C">
        <w:rPr>
          <w:rStyle w:val="normaltextrun"/>
        </w:rPr>
        <w:t xml:space="preserve"> </w:t>
      </w:r>
      <w:r w:rsidR="6E3653E6" w:rsidRPr="10B0E90C">
        <w:rPr>
          <w:rStyle w:val="normaltextrun"/>
        </w:rPr>
        <w:t>11 lõikele 10</w:t>
      </w:r>
      <w:r w:rsidR="6E3653E6" w:rsidRPr="10B0E90C">
        <w:rPr>
          <w:rStyle w:val="normaltextrun"/>
          <w:vertAlign w:val="superscript"/>
        </w:rPr>
        <w:t>1</w:t>
      </w:r>
      <w:r w:rsidR="6E3653E6" w:rsidRPr="10B0E90C">
        <w:rPr>
          <w:rStyle w:val="normaltextrun"/>
        </w:rPr>
        <w:t xml:space="preserve"> või § 35 lõikele 2</w:t>
      </w:r>
      <w:r w:rsidR="6E3653E6" w:rsidRPr="10B0E90C">
        <w:rPr>
          <w:rStyle w:val="normaltextrun"/>
          <w:vertAlign w:val="superscript"/>
        </w:rPr>
        <w:t>1</w:t>
      </w:r>
      <w:r w:rsidR="6E3653E6" w:rsidRPr="10B0E90C">
        <w:rPr>
          <w:rStyle w:val="normaltextrun"/>
        </w:rPr>
        <w:t xml:space="preserve"> </w:t>
      </w:r>
      <w:r w:rsidR="6BB43349" w:rsidRPr="10B0E90C">
        <w:rPr>
          <w:rStyle w:val="normaltextrun"/>
        </w:rPr>
        <w:t>keskkonnamõju hindami</w:t>
      </w:r>
      <w:r w:rsidR="2336F234" w:rsidRPr="10B0E90C">
        <w:rPr>
          <w:rStyle w:val="normaltextrun"/>
        </w:rPr>
        <w:t>ne</w:t>
      </w:r>
      <w:r w:rsidR="6BB43349" w:rsidRPr="10B0E90C">
        <w:rPr>
          <w:rStyle w:val="normaltextrun"/>
        </w:rPr>
        <w:t xml:space="preserve"> või keskkonnamõju strateegili</w:t>
      </w:r>
      <w:r w:rsidR="28975B1B" w:rsidRPr="10B0E90C">
        <w:rPr>
          <w:rStyle w:val="normaltextrun"/>
        </w:rPr>
        <w:t>ne</w:t>
      </w:r>
      <w:r w:rsidR="6BB43349" w:rsidRPr="10B0E90C">
        <w:rPr>
          <w:rStyle w:val="normaltextrun"/>
        </w:rPr>
        <w:t xml:space="preserve"> </w:t>
      </w:r>
      <w:r w:rsidRPr="10B0E90C">
        <w:rPr>
          <w:rStyle w:val="normaltextrun"/>
        </w:rPr>
        <w:t xml:space="preserve">hindamine </w:t>
      </w:r>
      <w:r w:rsidR="1453C0A3" w:rsidRPr="10B0E90C">
        <w:rPr>
          <w:rStyle w:val="normaltextrun"/>
        </w:rPr>
        <w:t>jäetud algatamata</w:t>
      </w:r>
      <w:r w:rsidRPr="10B0E90C">
        <w:rPr>
          <w:rStyle w:val="normaltextrun"/>
        </w:rPr>
        <w:t xml:space="preserve">, võib </w:t>
      </w:r>
      <w:r w:rsidR="0DDC3738" w:rsidRPr="10B0E90C">
        <w:rPr>
          <w:rStyle w:val="normaltextrun"/>
        </w:rPr>
        <w:t xml:space="preserve">sellise </w:t>
      </w:r>
      <w:r w:rsidRPr="10B0E90C">
        <w:rPr>
          <w:rStyle w:val="normaltextrun"/>
        </w:rPr>
        <w:t xml:space="preserve">keskkonnamõju hindamise või keskkonnamõju strateegilise hindamise huvitatud isiku taotlusel lõpetada ja </w:t>
      </w:r>
      <w:r w:rsidR="007A1D87" w:rsidRPr="10B0E90C">
        <w:rPr>
          <w:rStyle w:val="normaltextrun"/>
        </w:rPr>
        <w:t xml:space="preserve">kohaldada </w:t>
      </w:r>
      <w:r w:rsidRPr="10B0E90C">
        <w:rPr>
          <w:rStyle w:val="normaltextrun"/>
        </w:rPr>
        <w:t xml:space="preserve">kavandatava tegevuse lubamisel ja strateegilise planeerimisdokumendi kehtestamisel looduskaitseseaduse </w:t>
      </w:r>
      <w:commentRangeStart w:id="43"/>
      <w:r w:rsidRPr="10B0E90C">
        <w:rPr>
          <w:rStyle w:val="normaltextrun"/>
        </w:rPr>
        <w:t>10. peatük</w:t>
      </w:r>
      <w:r w:rsidR="007A1D87" w:rsidRPr="10B0E90C">
        <w:rPr>
          <w:rStyle w:val="normaltextrun"/>
        </w:rPr>
        <w:t xml:space="preserve">is </w:t>
      </w:r>
      <w:commentRangeEnd w:id="43"/>
      <w:r w:rsidR="005A2AAB">
        <w:rPr>
          <w:rStyle w:val="Kommentaariviide"/>
          <w:color w:val="000000"/>
        </w:rPr>
        <w:commentReference w:id="43"/>
      </w:r>
      <w:r w:rsidR="007A1D87" w:rsidRPr="10B0E90C">
        <w:rPr>
          <w:rStyle w:val="normaltextrun"/>
        </w:rPr>
        <w:t>sätestatut</w:t>
      </w:r>
      <w:r w:rsidRPr="10B0E90C">
        <w:rPr>
          <w:rStyle w:val="normaltextrun"/>
        </w:rPr>
        <w:t>.“.</w:t>
      </w:r>
    </w:p>
    <w:p w14:paraId="4FE6FAA6" w14:textId="77777777" w:rsidR="00AE65E2" w:rsidRPr="00AE65E2" w:rsidRDefault="00AE65E2" w:rsidP="00AE65E2"/>
    <w:p w14:paraId="1F669483" w14:textId="41471913" w:rsidR="00016B6A" w:rsidRPr="008939CB" w:rsidRDefault="00FD44FB" w:rsidP="006F4FA8">
      <w:pPr>
        <w:pStyle w:val="Pealkiri2"/>
        <w:spacing w:after="0"/>
        <w:ind w:left="-5" w:right="48"/>
        <w:rPr>
          <w:color w:val="auto"/>
          <w:szCs w:val="24"/>
        </w:rPr>
      </w:pPr>
      <w:r w:rsidRPr="008939CB">
        <w:rPr>
          <w:color w:val="auto"/>
          <w:szCs w:val="24"/>
        </w:rPr>
        <w:t xml:space="preserve">§ </w:t>
      </w:r>
      <w:r w:rsidR="00AE65E2">
        <w:rPr>
          <w:color w:val="auto"/>
          <w:szCs w:val="24"/>
        </w:rPr>
        <w:t>2</w:t>
      </w:r>
      <w:r w:rsidRPr="008939CB">
        <w:rPr>
          <w:color w:val="auto"/>
          <w:szCs w:val="24"/>
        </w:rPr>
        <w:t>. Looduskaitseseaduse muutmine</w:t>
      </w:r>
    </w:p>
    <w:p w14:paraId="3D5C18EB" w14:textId="10F16C4C" w:rsidR="00016B6A" w:rsidRPr="008939CB" w:rsidRDefault="00016B6A" w:rsidP="006F4FA8">
      <w:pPr>
        <w:spacing w:after="0" w:line="259" w:lineRule="auto"/>
        <w:ind w:left="0" w:firstLine="0"/>
        <w:rPr>
          <w:color w:val="auto"/>
          <w:szCs w:val="24"/>
        </w:rPr>
      </w:pPr>
    </w:p>
    <w:p w14:paraId="1134B31C" w14:textId="18D45C87" w:rsidR="00016B6A" w:rsidRDefault="00FD44FB" w:rsidP="006F4FA8">
      <w:pPr>
        <w:spacing w:after="0"/>
        <w:ind w:left="-5" w:right="51"/>
        <w:rPr>
          <w:color w:val="auto"/>
          <w:szCs w:val="24"/>
        </w:rPr>
      </w:pPr>
      <w:r w:rsidRPr="008939CB">
        <w:rPr>
          <w:color w:val="auto"/>
          <w:szCs w:val="24"/>
        </w:rPr>
        <w:t>Looduskaitseseaduses tehakse järgmised muudatused:</w:t>
      </w:r>
    </w:p>
    <w:p w14:paraId="3B257B56" w14:textId="77777777" w:rsidR="00F720FA" w:rsidRDefault="00F720FA" w:rsidP="006F4FA8">
      <w:pPr>
        <w:spacing w:after="0"/>
        <w:ind w:left="-5" w:right="51"/>
        <w:rPr>
          <w:color w:val="auto"/>
          <w:szCs w:val="24"/>
        </w:rPr>
      </w:pPr>
    </w:p>
    <w:p w14:paraId="315E9DA6" w14:textId="20A24200" w:rsidR="00F720FA" w:rsidRPr="00F720FA" w:rsidRDefault="00F720FA" w:rsidP="00F720FA">
      <w:pPr>
        <w:pStyle w:val="Loendilik"/>
        <w:numPr>
          <w:ilvl w:val="0"/>
          <w:numId w:val="62"/>
        </w:numPr>
        <w:spacing w:after="0"/>
        <w:ind w:right="51"/>
        <w:rPr>
          <w:color w:val="auto"/>
          <w:szCs w:val="24"/>
        </w:rPr>
      </w:pPr>
      <w:commentRangeStart w:id="44"/>
      <w:r w:rsidRPr="00F720FA">
        <w:rPr>
          <w:color w:val="auto"/>
          <w:szCs w:val="24"/>
        </w:rPr>
        <w:t>paragrahvi</w:t>
      </w:r>
      <w:commentRangeEnd w:id="44"/>
      <w:r w:rsidR="00C3754E">
        <w:rPr>
          <w:rStyle w:val="Kommentaariviide"/>
        </w:rPr>
        <w:commentReference w:id="44"/>
      </w:r>
      <w:r w:rsidRPr="00F720FA">
        <w:rPr>
          <w:color w:val="auto"/>
          <w:szCs w:val="24"/>
        </w:rPr>
        <w:t xml:space="preserve"> 14 täiendatakse </w:t>
      </w:r>
      <w:del w:id="45" w:author="Kärt Voor" w:date="2024-01-25T15:00:00Z">
        <w:r w:rsidRPr="00F720FA" w:rsidDel="000870F2">
          <w:rPr>
            <w:color w:val="auto"/>
            <w:szCs w:val="24"/>
          </w:rPr>
          <w:delText xml:space="preserve">lõikega </w:delText>
        </w:r>
      </w:del>
      <w:commentRangeStart w:id="46"/>
      <w:ins w:id="47" w:author="Kärt Voor" w:date="2024-01-25T15:00:00Z">
        <w:r w:rsidR="000870F2">
          <w:rPr>
            <w:color w:val="auto"/>
            <w:szCs w:val="24"/>
          </w:rPr>
          <w:t>lõigetega</w:t>
        </w:r>
        <w:r w:rsidR="000870F2" w:rsidRPr="00F720FA">
          <w:rPr>
            <w:color w:val="auto"/>
            <w:szCs w:val="24"/>
          </w:rPr>
          <w:t xml:space="preserve"> </w:t>
        </w:r>
      </w:ins>
      <w:r w:rsidRPr="00F720FA">
        <w:rPr>
          <w:color w:val="auto"/>
          <w:szCs w:val="24"/>
        </w:rPr>
        <w:t>7</w:t>
      </w:r>
      <w:ins w:id="48" w:author="Kärt Voor" w:date="2024-01-25T15:01:00Z">
        <w:r w:rsidR="000870F2">
          <w:rPr>
            <w:color w:val="auto"/>
            <w:szCs w:val="24"/>
          </w:rPr>
          <w:t xml:space="preserve"> </w:t>
        </w:r>
      </w:ins>
      <w:commentRangeEnd w:id="46"/>
      <w:ins w:id="49" w:author="Kärt Voor" w:date="2024-01-25T15:03:00Z">
        <w:r w:rsidR="000870F2">
          <w:rPr>
            <w:rStyle w:val="Kommentaariviide"/>
          </w:rPr>
          <w:commentReference w:id="46"/>
        </w:r>
      </w:ins>
      <w:ins w:id="50" w:author="Kärt Voor" w:date="2024-01-25T15:01:00Z">
        <w:r w:rsidR="000870F2">
          <w:rPr>
            <w:color w:val="auto"/>
            <w:szCs w:val="24"/>
          </w:rPr>
          <w:t>ja 8</w:t>
        </w:r>
      </w:ins>
      <w:r w:rsidRPr="00F720FA">
        <w:rPr>
          <w:color w:val="auto"/>
          <w:szCs w:val="24"/>
        </w:rPr>
        <w:t xml:space="preserve"> järgmises sõnastuses: </w:t>
      </w:r>
    </w:p>
    <w:p w14:paraId="7807AA4B" w14:textId="77777777" w:rsidR="000870F2" w:rsidRDefault="00F720FA" w:rsidP="00F720FA">
      <w:pPr>
        <w:pStyle w:val="Loendilik"/>
        <w:spacing w:after="0"/>
        <w:ind w:left="345" w:right="51" w:firstLine="0"/>
        <w:rPr>
          <w:ins w:id="51" w:author="Kärt Voor" w:date="2024-01-25T14:59:00Z"/>
          <w:szCs w:val="24"/>
        </w:rPr>
      </w:pPr>
      <w:r>
        <w:rPr>
          <w:color w:val="auto"/>
          <w:szCs w:val="24"/>
        </w:rPr>
        <w:t>„</w:t>
      </w:r>
      <w:r w:rsidRPr="00F720FA">
        <w:rPr>
          <w:color w:val="auto"/>
          <w:szCs w:val="24"/>
        </w:rPr>
        <w:t>(</w:t>
      </w:r>
      <w:r>
        <w:rPr>
          <w:color w:val="auto"/>
          <w:szCs w:val="24"/>
        </w:rPr>
        <w:t>7</w:t>
      </w:r>
      <w:r w:rsidRPr="00F720FA">
        <w:rPr>
          <w:color w:val="auto"/>
          <w:szCs w:val="24"/>
        </w:rPr>
        <w:t xml:space="preserve">) </w:t>
      </w:r>
      <w:r w:rsidRPr="00F720FA">
        <w:rPr>
          <w:szCs w:val="24"/>
        </w:rPr>
        <w:t xml:space="preserve">Natura 2000 võrgustiku kaitseala ja püsielupaiga piiranguvööndis ning hoiualal on raie keelatud järgmistes nõukogu direktiivi 92/43/EMÜ I lisas nimetatud </w:t>
      </w:r>
      <w:commentRangeStart w:id="52"/>
      <w:r w:rsidRPr="00F720FA">
        <w:rPr>
          <w:szCs w:val="24"/>
        </w:rPr>
        <w:t xml:space="preserve">metsaelupaigatüüpides: </w:t>
      </w:r>
      <w:commentRangeEnd w:id="52"/>
      <w:r w:rsidR="005D5D79">
        <w:rPr>
          <w:rStyle w:val="Kommentaariviide"/>
        </w:rPr>
        <w:commentReference w:id="52"/>
      </w:r>
    </w:p>
    <w:p w14:paraId="65A7E111" w14:textId="7ECA60F9" w:rsidR="000870F2" w:rsidRDefault="000870F2" w:rsidP="000870F2">
      <w:pPr>
        <w:spacing w:after="0"/>
        <w:ind w:left="345" w:right="51" w:firstLine="0"/>
        <w:rPr>
          <w:ins w:id="53" w:author="Kärt Voor" w:date="2024-01-25T14:59:00Z"/>
          <w:szCs w:val="24"/>
        </w:rPr>
      </w:pPr>
      <w:ins w:id="54" w:author="Kärt Voor" w:date="2024-01-25T14:59:00Z">
        <w:r w:rsidRPr="000870F2">
          <w:rPr>
            <w:szCs w:val="24"/>
          </w:rPr>
          <w:t>1)</w:t>
        </w:r>
        <w:r>
          <w:rPr>
            <w:szCs w:val="24"/>
          </w:rPr>
          <w:t xml:space="preserve"> </w:t>
        </w:r>
      </w:ins>
      <w:r w:rsidR="00F720FA" w:rsidRPr="000870F2">
        <w:rPr>
          <w:szCs w:val="24"/>
        </w:rPr>
        <w:t>luitemetsad (2180)</w:t>
      </w:r>
      <w:ins w:id="55" w:author="Kärt Voor" w:date="2024-01-25T14:59:00Z">
        <w:r>
          <w:rPr>
            <w:szCs w:val="24"/>
          </w:rPr>
          <w:t>;</w:t>
        </w:r>
      </w:ins>
      <w:del w:id="56" w:author="Kärt Voor" w:date="2024-01-25T14:59:00Z">
        <w:r w:rsidR="00F720FA" w:rsidRPr="000870F2" w:rsidDel="000870F2">
          <w:rPr>
            <w:szCs w:val="24"/>
          </w:rPr>
          <w:delText>,</w:delText>
        </w:r>
      </w:del>
      <w:r w:rsidR="00F720FA" w:rsidRPr="000870F2">
        <w:rPr>
          <w:szCs w:val="24"/>
        </w:rPr>
        <w:t xml:space="preserve"> </w:t>
      </w:r>
    </w:p>
    <w:p w14:paraId="616B592A" w14:textId="57372054" w:rsidR="000870F2" w:rsidRDefault="000870F2" w:rsidP="000870F2">
      <w:pPr>
        <w:spacing w:after="0"/>
        <w:ind w:left="345" w:right="51" w:firstLine="0"/>
        <w:rPr>
          <w:ins w:id="57" w:author="Kärt Voor" w:date="2024-01-25T14:59:00Z"/>
          <w:szCs w:val="24"/>
        </w:rPr>
      </w:pPr>
      <w:ins w:id="58" w:author="Kärt Voor" w:date="2024-01-25T14:59:00Z">
        <w:r>
          <w:rPr>
            <w:szCs w:val="24"/>
          </w:rPr>
          <w:t xml:space="preserve">2) </w:t>
        </w:r>
      </w:ins>
      <w:r w:rsidR="00F720FA" w:rsidRPr="000870F2">
        <w:rPr>
          <w:szCs w:val="24"/>
        </w:rPr>
        <w:t>vanad loodusmetsad (*9010)</w:t>
      </w:r>
      <w:ins w:id="59" w:author="Kärt Voor" w:date="2024-01-25T14:59:00Z">
        <w:r>
          <w:rPr>
            <w:szCs w:val="24"/>
          </w:rPr>
          <w:t>;</w:t>
        </w:r>
      </w:ins>
      <w:del w:id="60" w:author="Kärt Voor" w:date="2024-01-25T14:59:00Z">
        <w:r w:rsidR="00F720FA" w:rsidRPr="000870F2" w:rsidDel="000870F2">
          <w:rPr>
            <w:szCs w:val="24"/>
          </w:rPr>
          <w:delText>,</w:delText>
        </w:r>
      </w:del>
      <w:r w:rsidR="00F720FA" w:rsidRPr="000870F2">
        <w:rPr>
          <w:szCs w:val="24"/>
        </w:rPr>
        <w:t xml:space="preserve"> </w:t>
      </w:r>
    </w:p>
    <w:p w14:paraId="34219088" w14:textId="77777777" w:rsidR="000870F2" w:rsidRDefault="000870F2" w:rsidP="000870F2">
      <w:pPr>
        <w:spacing w:after="0"/>
        <w:ind w:left="345" w:right="51" w:firstLine="0"/>
        <w:rPr>
          <w:ins w:id="61" w:author="Kärt Voor" w:date="2024-01-25T15:00:00Z"/>
          <w:szCs w:val="24"/>
        </w:rPr>
      </w:pPr>
      <w:ins w:id="62" w:author="Kärt Voor" w:date="2024-01-25T14:59:00Z">
        <w:r>
          <w:rPr>
            <w:szCs w:val="24"/>
          </w:rPr>
          <w:t xml:space="preserve">3) </w:t>
        </w:r>
      </w:ins>
      <w:r w:rsidR="00F720FA" w:rsidRPr="000870F2">
        <w:rPr>
          <w:szCs w:val="24"/>
        </w:rPr>
        <w:t>vanad laialehised metsad (*9020)</w:t>
      </w:r>
      <w:ins w:id="63" w:author="Kärt Voor" w:date="2024-01-25T15:00:00Z">
        <w:r>
          <w:rPr>
            <w:szCs w:val="24"/>
          </w:rPr>
          <w:t>;</w:t>
        </w:r>
      </w:ins>
      <w:del w:id="64" w:author="Kärt Voor" w:date="2024-01-25T15:00:00Z">
        <w:r w:rsidR="00F720FA" w:rsidRPr="000870F2" w:rsidDel="000870F2">
          <w:rPr>
            <w:szCs w:val="24"/>
          </w:rPr>
          <w:delText>,</w:delText>
        </w:r>
      </w:del>
      <w:r w:rsidR="00F720FA" w:rsidRPr="000870F2">
        <w:rPr>
          <w:szCs w:val="24"/>
        </w:rPr>
        <w:t xml:space="preserve"> </w:t>
      </w:r>
    </w:p>
    <w:p w14:paraId="3437BD2B" w14:textId="77777777" w:rsidR="000870F2" w:rsidRDefault="000870F2" w:rsidP="000870F2">
      <w:pPr>
        <w:spacing w:after="0"/>
        <w:ind w:left="345" w:right="51" w:firstLine="0"/>
        <w:rPr>
          <w:ins w:id="65" w:author="Kärt Voor" w:date="2024-01-25T15:00:00Z"/>
          <w:szCs w:val="24"/>
        </w:rPr>
      </w:pPr>
      <w:ins w:id="66" w:author="Kärt Voor" w:date="2024-01-25T15:00:00Z">
        <w:r>
          <w:rPr>
            <w:szCs w:val="24"/>
          </w:rPr>
          <w:t xml:space="preserve">4) </w:t>
        </w:r>
      </w:ins>
      <w:r w:rsidR="00F720FA" w:rsidRPr="000870F2">
        <w:rPr>
          <w:szCs w:val="24"/>
        </w:rPr>
        <w:t>rohundirikkad kuusikud (9050)</w:t>
      </w:r>
      <w:ins w:id="67" w:author="Kärt Voor" w:date="2024-01-25T15:00:00Z">
        <w:r>
          <w:rPr>
            <w:szCs w:val="24"/>
          </w:rPr>
          <w:t>;</w:t>
        </w:r>
      </w:ins>
      <w:del w:id="68" w:author="Kärt Voor" w:date="2024-01-25T15:00:00Z">
        <w:r w:rsidR="00F720FA" w:rsidRPr="000870F2" w:rsidDel="000870F2">
          <w:rPr>
            <w:szCs w:val="24"/>
          </w:rPr>
          <w:delText>,</w:delText>
        </w:r>
      </w:del>
      <w:r w:rsidR="00F720FA" w:rsidRPr="000870F2">
        <w:rPr>
          <w:szCs w:val="24"/>
        </w:rPr>
        <w:t xml:space="preserve"> </w:t>
      </w:r>
    </w:p>
    <w:p w14:paraId="7F3A5290" w14:textId="77777777" w:rsidR="000870F2" w:rsidRDefault="000870F2" w:rsidP="000870F2">
      <w:pPr>
        <w:spacing w:after="0"/>
        <w:ind w:left="345" w:right="51" w:firstLine="0"/>
        <w:rPr>
          <w:ins w:id="69" w:author="Kärt Voor" w:date="2024-01-25T15:00:00Z"/>
          <w:szCs w:val="24"/>
        </w:rPr>
      </w:pPr>
      <w:ins w:id="70" w:author="Kärt Voor" w:date="2024-01-25T15:00:00Z">
        <w:r>
          <w:rPr>
            <w:szCs w:val="24"/>
          </w:rPr>
          <w:t xml:space="preserve">5) </w:t>
        </w:r>
      </w:ins>
      <w:r w:rsidR="00F720FA" w:rsidRPr="000870F2">
        <w:rPr>
          <w:szCs w:val="24"/>
        </w:rPr>
        <w:t>okasmetsad moreenikuhjatistel (9060)</w:t>
      </w:r>
      <w:ins w:id="71" w:author="Kärt Voor" w:date="2024-01-25T15:00:00Z">
        <w:r>
          <w:rPr>
            <w:szCs w:val="24"/>
          </w:rPr>
          <w:t>;</w:t>
        </w:r>
      </w:ins>
      <w:del w:id="72" w:author="Kärt Voor" w:date="2024-01-25T15:00:00Z">
        <w:r w:rsidR="00F720FA" w:rsidRPr="000870F2" w:rsidDel="000870F2">
          <w:rPr>
            <w:szCs w:val="24"/>
          </w:rPr>
          <w:delText>,</w:delText>
        </w:r>
      </w:del>
      <w:r w:rsidR="00F720FA" w:rsidRPr="000870F2">
        <w:rPr>
          <w:szCs w:val="24"/>
        </w:rPr>
        <w:t xml:space="preserve"> </w:t>
      </w:r>
    </w:p>
    <w:p w14:paraId="13895264" w14:textId="77777777" w:rsidR="000870F2" w:rsidRDefault="000870F2" w:rsidP="000870F2">
      <w:pPr>
        <w:spacing w:after="0"/>
        <w:ind w:left="345" w:right="51" w:firstLine="0"/>
        <w:rPr>
          <w:ins w:id="73" w:author="Kärt Voor" w:date="2024-01-25T15:00:00Z"/>
          <w:szCs w:val="24"/>
        </w:rPr>
      </w:pPr>
      <w:ins w:id="74" w:author="Kärt Voor" w:date="2024-01-25T15:00:00Z">
        <w:r>
          <w:rPr>
            <w:szCs w:val="24"/>
          </w:rPr>
          <w:t xml:space="preserve">6) </w:t>
        </w:r>
      </w:ins>
      <w:r w:rsidR="00F720FA" w:rsidRPr="000870F2">
        <w:rPr>
          <w:szCs w:val="24"/>
        </w:rPr>
        <w:t>soostuvad ja soo</w:t>
      </w:r>
      <w:r w:rsidR="00F720FA" w:rsidRPr="000870F2">
        <w:rPr>
          <w:szCs w:val="24"/>
        </w:rPr>
        <w:noBreakHyphen/>
        <w:t>lehtmetsad (*9080)</w:t>
      </w:r>
      <w:ins w:id="75" w:author="Kärt Voor" w:date="2024-01-25T15:00:00Z">
        <w:r>
          <w:rPr>
            <w:szCs w:val="24"/>
          </w:rPr>
          <w:t>;</w:t>
        </w:r>
      </w:ins>
      <w:del w:id="76" w:author="Kärt Voor" w:date="2024-01-25T15:00:00Z">
        <w:r w:rsidR="00F720FA" w:rsidRPr="000870F2" w:rsidDel="000870F2">
          <w:rPr>
            <w:szCs w:val="24"/>
          </w:rPr>
          <w:delText>,</w:delText>
        </w:r>
      </w:del>
    </w:p>
    <w:p w14:paraId="148CACA1" w14:textId="77777777" w:rsidR="000870F2" w:rsidRDefault="000870F2" w:rsidP="000870F2">
      <w:pPr>
        <w:spacing w:after="0"/>
        <w:ind w:left="345" w:right="51" w:firstLine="0"/>
        <w:rPr>
          <w:ins w:id="77" w:author="Kärt Voor" w:date="2024-01-25T15:00:00Z"/>
          <w:szCs w:val="24"/>
        </w:rPr>
      </w:pPr>
      <w:ins w:id="78" w:author="Kärt Voor" w:date="2024-01-25T15:00:00Z">
        <w:r>
          <w:rPr>
            <w:szCs w:val="24"/>
          </w:rPr>
          <w:t>7)</w:t>
        </w:r>
      </w:ins>
      <w:r w:rsidR="00F720FA" w:rsidRPr="000870F2">
        <w:rPr>
          <w:szCs w:val="24"/>
        </w:rPr>
        <w:t xml:space="preserve"> rusukallete ja jäärakute metsad (*9180)</w:t>
      </w:r>
      <w:ins w:id="79" w:author="Kärt Voor" w:date="2024-01-25T15:00:00Z">
        <w:r>
          <w:rPr>
            <w:szCs w:val="24"/>
          </w:rPr>
          <w:t>;</w:t>
        </w:r>
      </w:ins>
      <w:del w:id="80" w:author="Kärt Voor" w:date="2024-01-25T15:00:00Z">
        <w:r w:rsidR="00F720FA" w:rsidRPr="000870F2" w:rsidDel="000870F2">
          <w:rPr>
            <w:szCs w:val="24"/>
          </w:rPr>
          <w:delText>,</w:delText>
        </w:r>
      </w:del>
      <w:r w:rsidR="00F720FA" w:rsidRPr="000870F2">
        <w:rPr>
          <w:szCs w:val="24"/>
        </w:rPr>
        <w:t xml:space="preserve"> </w:t>
      </w:r>
    </w:p>
    <w:p w14:paraId="6801BC02" w14:textId="77777777" w:rsidR="000870F2" w:rsidRDefault="000870F2" w:rsidP="000870F2">
      <w:pPr>
        <w:spacing w:after="0"/>
        <w:ind w:left="345" w:right="51" w:firstLine="0"/>
        <w:rPr>
          <w:ins w:id="81" w:author="Kärt Voor" w:date="2024-01-25T15:00:00Z"/>
          <w:szCs w:val="24"/>
        </w:rPr>
      </w:pPr>
      <w:ins w:id="82" w:author="Kärt Voor" w:date="2024-01-25T15:00:00Z">
        <w:r>
          <w:rPr>
            <w:szCs w:val="24"/>
          </w:rPr>
          <w:t xml:space="preserve">8) </w:t>
        </w:r>
      </w:ins>
      <w:r w:rsidR="00F720FA" w:rsidRPr="000870F2">
        <w:rPr>
          <w:szCs w:val="24"/>
        </w:rPr>
        <w:t>siirdesoo- ja rabametsad (*91D0)</w:t>
      </w:r>
      <w:ins w:id="83" w:author="Kärt Voor" w:date="2024-01-25T15:00:00Z">
        <w:r>
          <w:rPr>
            <w:szCs w:val="24"/>
          </w:rPr>
          <w:t>;</w:t>
        </w:r>
      </w:ins>
      <w:del w:id="84" w:author="Kärt Voor" w:date="2024-01-25T15:00:00Z">
        <w:r w:rsidR="00F720FA" w:rsidRPr="000870F2" w:rsidDel="000870F2">
          <w:rPr>
            <w:szCs w:val="24"/>
          </w:rPr>
          <w:delText>,</w:delText>
        </w:r>
      </w:del>
      <w:r w:rsidR="00F720FA" w:rsidRPr="000870F2">
        <w:rPr>
          <w:szCs w:val="24"/>
        </w:rPr>
        <w:t xml:space="preserve"> </w:t>
      </w:r>
    </w:p>
    <w:p w14:paraId="36ED7A09" w14:textId="77777777" w:rsidR="000870F2" w:rsidRDefault="000870F2" w:rsidP="000870F2">
      <w:pPr>
        <w:spacing w:after="0"/>
        <w:ind w:left="345" w:right="51" w:firstLine="0"/>
        <w:rPr>
          <w:ins w:id="85" w:author="Kärt Voor" w:date="2024-01-25T15:00:00Z"/>
          <w:szCs w:val="24"/>
        </w:rPr>
      </w:pPr>
      <w:ins w:id="86" w:author="Kärt Voor" w:date="2024-01-25T15:00:00Z">
        <w:r>
          <w:rPr>
            <w:szCs w:val="24"/>
          </w:rPr>
          <w:t xml:space="preserve">9) </w:t>
        </w:r>
      </w:ins>
      <w:r w:rsidR="00F720FA" w:rsidRPr="000870F2">
        <w:rPr>
          <w:szCs w:val="24"/>
        </w:rPr>
        <w:t>lammi-lodumetsad (*91E0)</w:t>
      </w:r>
      <w:del w:id="87" w:author="Kärt Voor" w:date="2024-01-25T15:00:00Z">
        <w:r w:rsidR="00F720FA" w:rsidRPr="000870F2" w:rsidDel="000870F2">
          <w:rPr>
            <w:szCs w:val="24"/>
          </w:rPr>
          <w:delText xml:space="preserve"> ning</w:delText>
        </w:r>
      </w:del>
      <w:ins w:id="88" w:author="Kärt Voor" w:date="2024-01-25T15:00:00Z">
        <w:r>
          <w:rPr>
            <w:szCs w:val="24"/>
          </w:rPr>
          <w:t>;</w:t>
        </w:r>
      </w:ins>
      <w:r w:rsidR="00F720FA" w:rsidRPr="000870F2">
        <w:rPr>
          <w:szCs w:val="24"/>
        </w:rPr>
        <w:t xml:space="preserve"> </w:t>
      </w:r>
    </w:p>
    <w:p w14:paraId="6B2445A6" w14:textId="77777777" w:rsidR="000870F2" w:rsidRDefault="000870F2" w:rsidP="000870F2">
      <w:pPr>
        <w:spacing w:after="0"/>
        <w:ind w:left="345" w:right="51" w:firstLine="0"/>
        <w:rPr>
          <w:ins w:id="89" w:author="Kärt Voor" w:date="2024-01-25T15:01:00Z"/>
          <w:szCs w:val="24"/>
        </w:rPr>
      </w:pPr>
      <w:ins w:id="90" w:author="Kärt Voor" w:date="2024-01-25T15:00:00Z">
        <w:r>
          <w:rPr>
            <w:szCs w:val="24"/>
          </w:rPr>
          <w:lastRenderedPageBreak/>
          <w:t xml:space="preserve">10) </w:t>
        </w:r>
      </w:ins>
      <w:r w:rsidR="00F720FA" w:rsidRPr="000870F2">
        <w:rPr>
          <w:szCs w:val="24"/>
        </w:rPr>
        <w:t xml:space="preserve">laialehised lammimetsad (91F0). </w:t>
      </w:r>
    </w:p>
    <w:p w14:paraId="5C8AC5BD" w14:textId="77777777" w:rsidR="000870F2" w:rsidRDefault="000870F2" w:rsidP="000870F2">
      <w:pPr>
        <w:spacing w:after="0"/>
        <w:ind w:left="345" w:right="51" w:firstLine="0"/>
        <w:rPr>
          <w:ins w:id="91" w:author="Kärt Voor" w:date="2024-01-25T15:01:00Z"/>
          <w:szCs w:val="24"/>
        </w:rPr>
      </w:pPr>
    </w:p>
    <w:p w14:paraId="47FC1FD1" w14:textId="566573A3" w:rsidR="00F720FA" w:rsidRPr="000870F2" w:rsidRDefault="000870F2">
      <w:pPr>
        <w:spacing w:after="0"/>
        <w:ind w:left="345" w:right="51" w:firstLine="0"/>
        <w:rPr>
          <w:szCs w:val="24"/>
        </w:rPr>
        <w:pPrChange w:id="92" w:author="Kärt Voor" w:date="2024-01-25T14:59:00Z">
          <w:pPr>
            <w:pStyle w:val="Loendilik"/>
            <w:spacing w:after="0"/>
            <w:ind w:left="345" w:right="51" w:firstLine="0"/>
          </w:pPr>
        </w:pPrChange>
      </w:pPr>
      <w:ins w:id="93" w:author="Kärt Voor" w:date="2024-01-25T15:01:00Z">
        <w:r>
          <w:rPr>
            <w:szCs w:val="24"/>
          </w:rPr>
          <w:t xml:space="preserve">(8) </w:t>
        </w:r>
      </w:ins>
      <w:ins w:id="94" w:author="Kärt Voor" w:date="2024-01-25T15:12:00Z">
        <w:r w:rsidR="005D5D79">
          <w:rPr>
            <w:szCs w:val="24"/>
          </w:rPr>
          <w:t xml:space="preserve">Käesoleva </w:t>
        </w:r>
      </w:ins>
      <w:ins w:id="95" w:author="Kärt Voor" w:date="2024-01-25T15:13:00Z">
        <w:r w:rsidR="005D5D79">
          <w:rPr>
            <w:szCs w:val="24"/>
          </w:rPr>
          <w:t>paragrahvi lõikes 1 n</w:t>
        </w:r>
      </w:ins>
      <w:del w:id="96" w:author="Kärt Voor" w:date="2024-01-25T15:13:00Z">
        <w:r w:rsidR="00F720FA" w:rsidRPr="000870F2" w:rsidDel="005D5D79">
          <w:rPr>
            <w:szCs w:val="24"/>
          </w:rPr>
          <w:delText>N</w:delText>
        </w:r>
      </w:del>
      <w:r w:rsidR="00F720FA" w:rsidRPr="000870F2">
        <w:rPr>
          <w:szCs w:val="24"/>
        </w:rPr>
        <w:t>imetatud metsaelupaigatüüpides on kaitstava loodusobjekti valitseja nõusolekul lubatud raie otsese ohu vältimiseks inimese elule ja varale, sealhulgas raie metsaseaduse § 40 lõikes 2 sätestatud juhul metsakahjustuse ärahoidmiseks ja leviku tõkestamiseks, ning kujundusraie kaitse-eesmärgi saavutamiseks</w:t>
      </w:r>
      <w:r w:rsidR="00F720FA" w:rsidRPr="00C10CF4">
        <w:t xml:space="preserve"> </w:t>
      </w:r>
      <w:r w:rsidR="00F720FA" w:rsidRPr="000870F2">
        <w:rPr>
          <w:szCs w:val="24"/>
        </w:rPr>
        <w:t>ning juhul kui objektiivse teabe põhjal on välistatud oluline ebasoodne mõju Natura 2000 võrgustiku ala kaitse-eesmärgile.“;</w:t>
      </w:r>
    </w:p>
    <w:p w14:paraId="0A8D8CB4" w14:textId="77777777" w:rsidR="00CA21B1" w:rsidRDefault="00CA21B1" w:rsidP="00F720FA">
      <w:pPr>
        <w:pStyle w:val="Loendilik"/>
        <w:spacing w:after="0"/>
        <w:ind w:left="345" w:right="51" w:firstLine="0"/>
        <w:rPr>
          <w:szCs w:val="24"/>
        </w:rPr>
      </w:pPr>
    </w:p>
    <w:p w14:paraId="4DDF7C56" w14:textId="77777777" w:rsidR="00CA21B1" w:rsidRPr="00CA21B1" w:rsidRDefault="00CA21B1" w:rsidP="00CA21B1">
      <w:pPr>
        <w:pStyle w:val="Loendilik"/>
        <w:numPr>
          <w:ilvl w:val="0"/>
          <w:numId w:val="62"/>
        </w:numPr>
        <w:spacing w:after="0"/>
        <w:ind w:right="51"/>
        <w:rPr>
          <w:rStyle w:val="ui-provider"/>
          <w:color w:val="auto"/>
          <w:szCs w:val="24"/>
        </w:rPr>
      </w:pPr>
      <w:r>
        <w:rPr>
          <w:rStyle w:val="ui-provider"/>
        </w:rPr>
        <w:t xml:space="preserve">paragrahvi 22 punkt 2 muudetakse ja sõnastatakse järgmiselt: </w:t>
      </w:r>
    </w:p>
    <w:p w14:paraId="19ACE92E" w14:textId="41813D06" w:rsidR="00CA21B1" w:rsidRPr="00E83B2C" w:rsidRDefault="00CA21B1" w:rsidP="009174BE">
      <w:pPr>
        <w:spacing w:after="0"/>
        <w:ind w:left="0" w:right="51" w:firstLine="0"/>
        <w:rPr>
          <w:color w:val="auto"/>
          <w:szCs w:val="24"/>
        </w:rPr>
      </w:pPr>
      <w:r>
        <w:rPr>
          <w:rStyle w:val="ui-provider"/>
        </w:rPr>
        <w:t>„2) kaitstavat loodusobjekti mõjutava planeeringu keskkonnamõju strateegilise hindamise</w:t>
      </w:r>
      <w:ins w:id="97" w:author="Kärt Voor" w:date="2024-01-25T16:06:00Z">
        <w:r w:rsidR="003168BF">
          <w:rPr>
            <w:rStyle w:val="ui-provider"/>
          </w:rPr>
          <w:t>,</w:t>
        </w:r>
      </w:ins>
      <w:r>
        <w:rPr>
          <w:rStyle w:val="ui-provider"/>
        </w:rPr>
        <w:t xml:space="preserve"> </w:t>
      </w:r>
      <w:del w:id="98" w:author="Kärt Voor" w:date="2024-01-25T16:06:00Z">
        <w:r w:rsidDel="003168BF">
          <w:rPr>
            <w:rStyle w:val="ui-provider"/>
          </w:rPr>
          <w:delText xml:space="preserve">ja </w:delText>
        </w:r>
      </w:del>
      <w:r>
        <w:rPr>
          <w:rStyle w:val="ui-provider"/>
        </w:rPr>
        <w:t xml:space="preserve">kavandatava tegevuse keskkonnamõju hindamise </w:t>
      </w:r>
      <w:del w:id="99" w:author="Kärt Voor" w:date="2024-01-25T16:06:00Z">
        <w:r w:rsidDel="003168BF">
          <w:rPr>
            <w:rStyle w:val="ui-provider"/>
          </w:rPr>
          <w:delText xml:space="preserve">ning </w:delText>
        </w:r>
      </w:del>
      <w:ins w:id="100" w:author="Kärt Voor" w:date="2024-01-25T16:06:00Z">
        <w:r w:rsidR="003168BF">
          <w:rPr>
            <w:rStyle w:val="ui-provider"/>
          </w:rPr>
          <w:t xml:space="preserve">ja </w:t>
        </w:r>
      </w:ins>
      <w:r>
        <w:rPr>
          <w:rStyle w:val="ui-provider"/>
        </w:rPr>
        <w:t>Natura 2000 võrgustikku kuuluva ala korral Natura hindamise menetluses osalemine ja kaitstavat loodusobjekti mõjutavale kavandatavale tegevusele või planeeringule tingimuste seadmine;"</w:t>
      </w:r>
      <w:r w:rsidR="00E83B2C">
        <w:rPr>
          <w:rStyle w:val="ui-provider"/>
        </w:rPr>
        <w:t>;</w:t>
      </w:r>
    </w:p>
    <w:p w14:paraId="494B7024" w14:textId="714A8030" w:rsidR="00AE65E2" w:rsidRDefault="00AE65E2" w:rsidP="006F4FA8">
      <w:pPr>
        <w:spacing w:after="0"/>
        <w:ind w:left="-5" w:right="51"/>
        <w:rPr>
          <w:color w:val="auto"/>
          <w:szCs w:val="24"/>
        </w:rPr>
      </w:pPr>
    </w:p>
    <w:p w14:paraId="7428FC74" w14:textId="746B2F83" w:rsidR="00AE65E2" w:rsidRPr="0095083C" w:rsidRDefault="00CA21B1" w:rsidP="10B0E90C">
      <w:pPr>
        <w:spacing w:after="0"/>
        <w:ind w:left="0" w:right="51" w:firstLine="0"/>
        <w:rPr>
          <w:color w:val="auto"/>
        </w:rPr>
      </w:pPr>
      <w:r>
        <w:rPr>
          <w:b/>
          <w:bCs/>
          <w:color w:val="auto"/>
        </w:rPr>
        <w:t>3</w:t>
      </w:r>
      <w:r w:rsidR="0095083C" w:rsidRPr="10B0E90C">
        <w:rPr>
          <w:b/>
          <w:bCs/>
          <w:color w:val="auto"/>
        </w:rPr>
        <w:t>)</w:t>
      </w:r>
      <w:r w:rsidR="0095083C" w:rsidRPr="10B0E90C">
        <w:rPr>
          <w:color w:val="auto"/>
        </w:rPr>
        <w:t xml:space="preserve"> </w:t>
      </w:r>
      <w:r w:rsidR="00973822" w:rsidRPr="10B0E90C">
        <w:rPr>
          <w:color w:val="auto"/>
        </w:rPr>
        <w:t>p</w:t>
      </w:r>
      <w:r w:rsidR="0095083C" w:rsidRPr="10B0E90C">
        <w:rPr>
          <w:color w:val="auto"/>
        </w:rPr>
        <w:t>aragrahvi 69</w:t>
      </w:r>
      <w:r w:rsidR="0095083C" w:rsidRPr="10B0E90C">
        <w:rPr>
          <w:color w:val="auto"/>
          <w:vertAlign w:val="superscript"/>
        </w:rPr>
        <w:t>1</w:t>
      </w:r>
      <w:r w:rsidR="0095083C" w:rsidRPr="10B0E90C">
        <w:rPr>
          <w:color w:val="auto"/>
        </w:rPr>
        <w:t xml:space="preserve"> lõikes 2 asendatakse </w:t>
      </w:r>
      <w:r w:rsidR="182F1FEF" w:rsidRPr="10B0E90C">
        <w:rPr>
          <w:color w:val="auto"/>
        </w:rPr>
        <w:t xml:space="preserve">tekstiosa </w:t>
      </w:r>
      <w:r w:rsidR="0095083C" w:rsidRPr="10B0E90C">
        <w:rPr>
          <w:color w:val="auto"/>
        </w:rPr>
        <w:t xml:space="preserve">„asjakohaselt hinnata </w:t>
      </w:r>
      <w:commentRangeStart w:id="101"/>
      <w:r w:rsidR="0095083C" w:rsidRPr="10B0E90C">
        <w:rPr>
          <w:color w:val="auto"/>
        </w:rPr>
        <w:t>(edaspidi </w:t>
      </w:r>
      <w:r w:rsidR="0095083C" w:rsidRPr="10B0E90C">
        <w:rPr>
          <w:i/>
          <w:iCs/>
          <w:color w:val="auto"/>
        </w:rPr>
        <w:t>Natura asjakohane hindamine</w:t>
      </w:r>
      <w:r w:rsidR="0095083C" w:rsidRPr="10B0E90C">
        <w:rPr>
          <w:color w:val="auto"/>
        </w:rPr>
        <w:t xml:space="preserve">) </w:t>
      </w:r>
      <w:commentRangeEnd w:id="101"/>
      <w:r w:rsidR="003168BF">
        <w:rPr>
          <w:rStyle w:val="Kommentaariviide"/>
        </w:rPr>
        <w:commentReference w:id="101"/>
      </w:r>
      <w:r w:rsidR="0095083C" w:rsidRPr="10B0E90C">
        <w:rPr>
          <w:color w:val="auto"/>
        </w:rPr>
        <w:t xml:space="preserve">käesolevas peatükis sätestatud korras“ </w:t>
      </w:r>
      <w:r w:rsidR="44BBEC16" w:rsidRPr="10B0E90C">
        <w:rPr>
          <w:color w:val="auto"/>
        </w:rPr>
        <w:t xml:space="preserve">tekstiosaga </w:t>
      </w:r>
      <w:r w:rsidR="0095083C" w:rsidRPr="10B0E90C">
        <w:rPr>
          <w:color w:val="auto"/>
        </w:rPr>
        <w:t>„hinnata käesolevas peatükis sätestatud korras</w:t>
      </w:r>
      <w:r w:rsidR="0095083C" w:rsidRPr="00C3754E">
        <w:rPr>
          <w:color w:val="auto"/>
          <w:rPrChange w:id="102" w:author="Kärt Voor" w:date="2024-01-18T11:55:00Z">
            <w:rPr>
              <w:color w:val="auto"/>
              <w:u w:val="single"/>
            </w:rPr>
          </w:rPrChange>
        </w:rPr>
        <w:t xml:space="preserve"> (edaspidi </w:t>
      </w:r>
      <w:r w:rsidR="0095083C" w:rsidRPr="00C3754E">
        <w:rPr>
          <w:i/>
          <w:iCs/>
          <w:color w:val="auto"/>
          <w:rPrChange w:id="103" w:author="Kärt Voor" w:date="2024-01-18T11:55:00Z">
            <w:rPr>
              <w:i/>
              <w:iCs/>
              <w:color w:val="auto"/>
              <w:u w:val="single"/>
            </w:rPr>
          </w:rPrChange>
        </w:rPr>
        <w:t>Natura hindamine</w:t>
      </w:r>
      <w:r w:rsidR="0095083C" w:rsidRPr="00C3754E">
        <w:rPr>
          <w:color w:val="auto"/>
          <w:rPrChange w:id="104" w:author="Kärt Voor" w:date="2024-01-18T11:55:00Z">
            <w:rPr>
              <w:color w:val="auto"/>
              <w:u w:val="single"/>
            </w:rPr>
          </w:rPrChange>
        </w:rPr>
        <w:t>)</w:t>
      </w:r>
      <w:r w:rsidR="0095083C" w:rsidRPr="00C3754E">
        <w:rPr>
          <w:color w:val="auto"/>
        </w:rPr>
        <w:t>“;</w:t>
      </w:r>
    </w:p>
    <w:p w14:paraId="63FF5AF2" w14:textId="77777777" w:rsidR="004672F5" w:rsidRDefault="004672F5" w:rsidP="006F4FA8">
      <w:pPr>
        <w:spacing w:after="0"/>
        <w:ind w:left="-5" w:right="51"/>
        <w:rPr>
          <w:color w:val="auto"/>
          <w:szCs w:val="24"/>
        </w:rPr>
      </w:pPr>
    </w:p>
    <w:p w14:paraId="2CD2FCB8" w14:textId="66204003" w:rsidR="0095083C" w:rsidRDefault="00CA21B1" w:rsidP="006F4FA8">
      <w:pPr>
        <w:spacing w:after="0"/>
        <w:ind w:left="-5" w:right="51"/>
        <w:rPr>
          <w:color w:val="auto"/>
          <w:szCs w:val="24"/>
        </w:rPr>
      </w:pPr>
      <w:r>
        <w:rPr>
          <w:b/>
          <w:bCs/>
          <w:color w:val="auto"/>
          <w:szCs w:val="24"/>
        </w:rPr>
        <w:t>4</w:t>
      </w:r>
      <w:r w:rsidR="0095083C" w:rsidRPr="00973822">
        <w:rPr>
          <w:b/>
          <w:bCs/>
          <w:color w:val="auto"/>
          <w:szCs w:val="24"/>
        </w:rPr>
        <w:t>)</w:t>
      </w:r>
      <w:r w:rsidR="0095083C">
        <w:rPr>
          <w:color w:val="auto"/>
          <w:szCs w:val="24"/>
        </w:rPr>
        <w:t xml:space="preserve"> </w:t>
      </w:r>
      <w:r w:rsidR="00973822">
        <w:rPr>
          <w:color w:val="auto"/>
          <w:szCs w:val="24"/>
        </w:rPr>
        <w:t>paragrahvi 69</w:t>
      </w:r>
      <w:r w:rsidR="00973822" w:rsidRPr="00973822">
        <w:rPr>
          <w:color w:val="auto"/>
          <w:szCs w:val="24"/>
          <w:vertAlign w:val="superscript"/>
        </w:rPr>
        <w:t>1</w:t>
      </w:r>
      <w:r w:rsidR="00973822">
        <w:rPr>
          <w:color w:val="auto"/>
          <w:szCs w:val="24"/>
        </w:rPr>
        <w:t xml:space="preserve"> täiendatakse lõi</w:t>
      </w:r>
      <w:r w:rsidR="00AA0A51">
        <w:rPr>
          <w:color w:val="auto"/>
          <w:szCs w:val="24"/>
        </w:rPr>
        <w:t>kega</w:t>
      </w:r>
      <w:r w:rsidR="00973822">
        <w:rPr>
          <w:color w:val="auto"/>
          <w:szCs w:val="24"/>
        </w:rPr>
        <w:t xml:space="preserve"> 2</w:t>
      </w:r>
      <w:r w:rsidR="00973822" w:rsidRPr="00973822">
        <w:rPr>
          <w:color w:val="auto"/>
          <w:szCs w:val="24"/>
          <w:vertAlign w:val="superscript"/>
        </w:rPr>
        <w:t>1</w:t>
      </w:r>
      <w:r w:rsidR="00973822">
        <w:rPr>
          <w:color w:val="auto"/>
          <w:szCs w:val="24"/>
        </w:rPr>
        <w:t xml:space="preserve"> järgmises sõnastuses:</w:t>
      </w:r>
    </w:p>
    <w:p w14:paraId="201917DB" w14:textId="57DA73AD" w:rsidR="00973822" w:rsidRPr="00973822" w:rsidRDefault="00973822" w:rsidP="10B0E90C">
      <w:pPr>
        <w:spacing w:after="0"/>
        <w:ind w:left="-5" w:right="51"/>
        <w:rPr>
          <w:color w:val="auto"/>
        </w:rPr>
      </w:pPr>
      <w:r w:rsidRPr="10B0E90C">
        <w:rPr>
          <w:color w:val="auto"/>
        </w:rPr>
        <w:t>„</w:t>
      </w:r>
      <w:r w:rsidRPr="10B0E90C">
        <w:rPr>
          <w:color w:val="auto"/>
          <w:u w:val="single"/>
        </w:rPr>
        <w:t>(</w:t>
      </w:r>
      <w:r w:rsidRPr="10B0E90C">
        <w:rPr>
          <w:color w:val="auto"/>
        </w:rPr>
        <w:t>2</w:t>
      </w:r>
      <w:r w:rsidRPr="10B0E90C">
        <w:rPr>
          <w:color w:val="auto"/>
          <w:vertAlign w:val="superscript"/>
        </w:rPr>
        <w:t>1</w:t>
      </w:r>
      <w:r w:rsidRPr="10B0E90C">
        <w:rPr>
          <w:color w:val="auto"/>
        </w:rPr>
        <w:t>) Käesoleva seaduse § 69</w:t>
      </w:r>
      <w:r w:rsidRPr="10B0E90C">
        <w:rPr>
          <w:color w:val="auto"/>
          <w:vertAlign w:val="superscript"/>
        </w:rPr>
        <w:t>2</w:t>
      </w:r>
      <w:r w:rsidRPr="10B0E90C">
        <w:rPr>
          <w:color w:val="auto"/>
        </w:rPr>
        <w:t xml:space="preserve"> lõikes 1 nimetatud otsustaja peab tegevuse lubamisel või strateegilise planeerimisdokumendi kehtestamisel või sellest keeldumise otsuse tegemisel </w:t>
      </w:r>
      <w:commentRangeStart w:id="105"/>
      <w:r w:rsidRPr="10B0E90C">
        <w:rPr>
          <w:color w:val="auto"/>
        </w:rPr>
        <w:t xml:space="preserve">hindama Natura hindamise asjakohasust </w:t>
      </w:r>
      <w:r w:rsidR="3554FDFF" w:rsidRPr="10B0E90C">
        <w:rPr>
          <w:color w:val="auto"/>
        </w:rPr>
        <w:t xml:space="preserve">ja piisavust </w:t>
      </w:r>
      <w:r w:rsidRPr="10B0E90C">
        <w:rPr>
          <w:color w:val="auto"/>
        </w:rPr>
        <w:t>ning arvestama hindamise tulemusi ja aruandes sisalduvaid leevendusmeetmeid ja hüvitusmeetmeid</w:t>
      </w:r>
      <w:commentRangeEnd w:id="105"/>
      <w:r w:rsidR="00F76A75">
        <w:rPr>
          <w:rStyle w:val="Kommentaariviide"/>
        </w:rPr>
        <w:commentReference w:id="105"/>
      </w:r>
      <w:r w:rsidRPr="10B0E90C">
        <w:rPr>
          <w:color w:val="auto"/>
        </w:rPr>
        <w:t>.</w:t>
      </w:r>
      <w:r w:rsidR="4736E115" w:rsidRPr="10B0E90C">
        <w:rPr>
          <w:color w:val="auto"/>
        </w:rPr>
        <w:t>“;</w:t>
      </w:r>
      <w:r w:rsidRPr="10B0E90C">
        <w:rPr>
          <w:color w:val="auto"/>
        </w:rPr>
        <w:t> </w:t>
      </w:r>
    </w:p>
    <w:p w14:paraId="001D7703" w14:textId="77777777" w:rsidR="00973822" w:rsidRPr="00973822" w:rsidRDefault="00973822" w:rsidP="00973822">
      <w:pPr>
        <w:spacing w:after="0"/>
        <w:ind w:left="-5" w:right="51"/>
        <w:rPr>
          <w:color w:val="auto"/>
          <w:szCs w:val="24"/>
        </w:rPr>
      </w:pPr>
    </w:p>
    <w:p w14:paraId="15850952" w14:textId="29DED59B" w:rsidR="00973822" w:rsidRDefault="00CA21B1" w:rsidP="00973822">
      <w:pPr>
        <w:spacing w:after="0"/>
        <w:ind w:left="-5" w:right="51"/>
        <w:rPr>
          <w:color w:val="auto"/>
          <w:szCs w:val="24"/>
        </w:rPr>
      </w:pPr>
      <w:r>
        <w:rPr>
          <w:b/>
          <w:bCs/>
          <w:color w:val="auto"/>
          <w:szCs w:val="24"/>
        </w:rPr>
        <w:t>5</w:t>
      </w:r>
      <w:r w:rsidR="00973822" w:rsidRPr="00973822">
        <w:rPr>
          <w:b/>
          <w:bCs/>
          <w:color w:val="auto"/>
          <w:szCs w:val="24"/>
        </w:rPr>
        <w:t>)</w:t>
      </w:r>
      <w:r w:rsidR="00973822">
        <w:rPr>
          <w:color w:val="auto"/>
          <w:szCs w:val="24"/>
        </w:rPr>
        <w:t xml:space="preserve"> paragrahvi 69</w:t>
      </w:r>
      <w:r w:rsidR="00973822" w:rsidRPr="00973822">
        <w:rPr>
          <w:color w:val="auto"/>
          <w:szCs w:val="24"/>
          <w:vertAlign w:val="superscript"/>
        </w:rPr>
        <w:t>1</w:t>
      </w:r>
      <w:r w:rsidR="00973822">
        <w:rPr>
          <w:color w:val="auto"/>
          <w:szCs w:val="24"/>
        </w:rPr>
        <w:t xml:space="preserve"> lõige 3 muudetakse ja sõnastatakse järgmiselt:</w:t>
      </w:r>
    </w:p>
    <w:p w14:paraId="218530CC" w14:textId="653C614E" w:rsidR="00973822" w:rsidRDefault="00973822" w:rsidP="10B0E90C">
      <w:pPr>
        <w:spacing w:after="0"/>
        <w:ind w:left="-5" w:right="51"/>
        <w:rPr>
          <w:color w:val="auto"/>
        </w:rPr>
      </w:pPr>
      <w:r w:rsidRPr="10B0E90C">
        <w:rPr>
          <w:color w:val="auto"/>
        </w:rPr>
        <w:t>„</w:t>
      </w:r>
      <w:r w:rsidR="003B70F9" w:rsidRPr="10B0E90C">
        <w:rPr>
          <w:color w:val="auto"/>
        </w:rPr>
        <w:t xml:space="preserve">(3) </w:t>
      </w:r>
      <w:r w:rsidRPr="10B0E90C">
        <w:rPr>
          <w:color w:val="auto"/>
        </w:rPr>
        <w:t xml:space="preserve">Kui kavandatava tegevuse või strateegilise planeerimisdokumendi elluviimisega Natura 2000 võrgustiku alale kaasneva mõju asjakohase hindamise (edaspidi </w:t>
      </w:r>
      <w:r w:rsidRPr="10B0E90C">
        <w:rPr>
          <w:i/>
          <w:iCs/>
          <w:color w:val="auto"/>
        </w:rPr>
        <w:t xml:space="preserve">Natura asjakohane </w:t>
      </w:r>
      <w:r w:rsidRPr="00F76A75">
        <w:rPr>
          <w:i/>
          <w:iCs/>
          <w:color w:val="auto"/>
          <w:rPrChange w:id="106" w:author="Kärt Voor" w:date="2024-01-25T16:19:00Z">
            <w:rPr>
              <w:color w:val="auto"/>
            </w:rPr>
          </w:rPrChange>
        </w:rPr>
        <w:t>hindamine</w:t>
      </w:r>
      <w:r w:rsidRPr="10B0E90C">
        <w:rPr>
          <w:color w:val="auto"/>
        </w:rPr>
        <w:t xml:space="preserve">)  tulemusena selgub, et ebasoodsat mõju Natura 2000 võrgustiku alale ei ole võimalik vältida, kuid alternatiivsete lahenduste puudumise tõttu on tegevus või strateegiline planeerimisdokument vajalik </w:t>
      </w:r>
      <w:commentRangeStart w:id="107"/>
      <w:r w:rsidRPr="10B0E90C">
        <w:rPr>
          <w:color w:val="auto"/>
        </w:rPr>
        <w:t>avalikkuse jaoks esmatähtsatel ja erakordselt tungivatel põhjustel,</w:t>
      </w:r>
      <w:commentRangeEnd w:id="107"/>
      <w:r w:rsidR="002A108E">
        <w:rPr>
          <w:rStyle w:val="Kommentaariviide"/>
        </w:rPr>
        <w:commentReference w:id="107"/>
      </w:r>
      <w:r w:rsidRPr="10B0E90C">
        <w:rPr>
          <w:color w:val="auto"/>
        </w:rPr>
        <w:t xml:space="preserve"> sealhulgas sotsiaalset või majanduslikku laadi põhjustel</w:t>
      </w:r>
      <w:r w:rsidR="5DFF1760" w:rsidRPr="10B0E90C">
        <w:rPr>
          <w:color w:val="auto"/>
        </w:rPr>
        <w:t xml:space="preserve"> (edaspidi </w:t>
      </w:r>
      <w:r w:rsidR="5DFF1760" w:rsidRPr="10B0E90C">
        <w:rPr>
          <w:i/>
          <w:iCs/>
          <w:color w:val="auto"/>
        </w:rPr>
        <w:t>Natura erand</w:t>
      </w:r>
      <w:r w:rsidR="5DFF1760" w:rsidRPr="10B0E90C">
        <w:rPr>
          <w:color w:val="auto"/>
        </w:rPr>
        <w:t>)</w:t>
      </w:r>
      <w:r w:rsidRPr="10B0E90C">
        <w:rPr>
          <w:color w:val="auto"/>
        </w:rPr>
        <w:t>, ning käesoleva seaduse §-s 69</w:t>
      </w:r>
      <w:r w:rsidRPr="10B0E90C">
        <w:rPr>
          <w:color w:val="auto"/>
          <w:vertAlign w:val="superscript"/>
        </w:rPr>
        <w:t>7</w:t>
      </w:r>
      <w:r w:rsidRPr="10B0E90C">
        <w:rPr>
          <w:color w:val="auto"/>
        </w:rPr>
        <w:t xml:space="preserve"> sätestatud </w:t>
      </w:r>
      <w:commentRangeStart w:id="108"/>
      <w:r w:rsidRPr="10B0E90C">
        <w:rPr>
          <w:color w:val="auto"/>
        </w:rPr>
        <w:t>Natura erandi tegemise menetluses jõutakse järeldusele</w:t>
      </w:r>
      <w:commentRangeEnd w:id="108"/>
      <w:r w:rsidR="00114F8D">
        <w:rPr>
          <w:rStyle w:val="Kommentaariviide"/>
        </w:rPr>
        <w:commentReference w:id="108"/>
      </w:r>
      <w:r w:rsidRPr="10B0E90C">
        <w:rPr>
          <w:color w:val="auto"/>
        </w:rPr>
        <w:t xml:space="preserve">, et </w:t>
      </w:r>
      <w:commentRangeStart w:id="109"/>
      <w:r w:rsidRPr="10B0E90C">
        <w:rPr>
          <w:color w:val="auto"/>
        </w:rPr>
        <w:t>ebasoodsat mõju on võimalik hüvitada käesoleva seaduse § 70</w:t>
      </w:r>
      <w:r w:rsidRPr="10B0E90C">
        <w:rPr>
          <w:color w:val="auto"/>
          <w:vertAlign w:val="superscript"/>
        </w:rPr>
        <w:t>1</w:t>
      </w:r>
      <w:r w:rsidR="003B70F9" w:rsidRPr="10B0E90C">
        <w:rPr>
          <w:color w:val="auto"/>
          <w:vertAlign w:val="superscript"/>
        </w:rPr>
        <w:t xml:space="preserve"> </w:t>
      </w:r>
      <w:r w:rsidRPr="10B0E90C">
        <w:rPr>
          <w:color w:val="auto"/>
        </w:rPr>
        <w:t>kohaselt</w:t>
      </w:r>
      <w:commentRangeEnd w:id="109"/>
      <w:r w:rsidR="002A108E">
        <w:rPr>
          <w:rStyle w:val="Kommentaariviide"/>
        </w:rPr>
        <w:commentReference w:id="109"/>
      </w:r>
      <w:r w:rsidRPr="10B0E90C">
        <w:rPr>
          <w:color w:val="auto"/>
        </w:rPr>
        <w:t>, võib tegevust lubada või strateegilise planeerimisdokumendi kehtestada Vabariigi Valitsuse nõusolekul, mis vormistatakse korraldusena.</w:t>
      </w:r>
      <w:r w:rsidR="003B70F9" w:rsidRPr="10B0E90C">
        <w:rPr>
          <w:color w:val="auto"/>
        </w:rPr>
        <w:t>“;</w:t>
      </w:r>
    </w:p>
    <w:p w14:paraId="25BFE106" w14:textId="77777777" w:rsidR="003B70F9" w:rsidRDefault="003B70F9" w:rsidP="00973822">
      <w:pPr>
        <w:spacing w:after="0"/>
        <w:ind w:left="-5" w:right="51"/>
        <w:rPr>
          <w:color w:val="auto"/>
          <w:szCs w:val="24"/>
        </w:rPr>
      </w:pPr>
      <w:commentRangeStart w:id="110"/>
    </w:p>
    <w:p w14:paraId="217426FB" w14:textId="1C627243" w:rsidR="003B70F9" w:rsidRDefault="00CA21B1" w:rsidP="00973822">
      <w:pPr>
        <w:spacing w:after="0"/>
        <w:ind w:left="-5" w:right="51"/>
        <w:rPr>
          <w:color w:val="auto"/>
          <w:szCs w:val="24"/>
        </w:rPr>
      </w:pPr>
      <w:r>
        <w:rPr>
          <w:b/>
          <w:bCs/>
          <w:color w:val="auto"/>
          <w:szCs w:val="24"/>
        </w:rPr>
        <w:t>6</w:t>
      </w:r>
      <w:r w:rsidR="003B70F9" w:rsidRPr="003B70F9">
        <w:rPr>
          <w:b/>
          <w:bCs/>
          <w:color w:val="auto"/>
          <w:szCs w:val="24"/>
        </w:rPr>
        <w:t>)</w:t>
      </w:r>
      <w:r w:rsidR="003B70F9">
        <w:rPr>
          <w:color w:val="auto"/>
          <w:szCs w:val="24"/>
        </w:rPr>
        <w:t xml:space="preserve"> paragrahvi 69</w:t>
      </w:r>
      <w:r w:rsidR="003B70F9" w:rsidRPr="003B70F9">
        <w:rPr>
          <w:color w:val="auto"/>
          <w:szCs w:val="24"/>
          <w:vertAlign w:val="superscript"/>
        </w:rPr>
        <w:t>1</w:t>
      </w:r>
      <w:r w:rsidR="003B70F9">
        <w:rPr>
          <w:color w:val="auto"/>
          <w:szCs w:val="24"/>
        </w:rPr>
        <w:t xml:space="preserve"> lõige 4 tunnistatakse kehtetuks;</w:t>
      </w:r>
    </w:p>
    <w:p w14:paraId="5BDDEA98" w14:textId="77777777" w:rsidR="003B70F9" w:rsidRDefault="003B70F9" w:rsidP="00973822">
      <w:pPr>
        <w:spacing w:after="0"/>
        <w:ind w:left="-5" w:right="51"/>
        <w:rPr>
          <w:color w:val="auto"/>
          <w:szCs w:val="24"/>
        </w:rPr>
      </w:pPr>
    </w:p>
    <w:p w14:paraId="6E6E591D" w14:textId="58094D90" w:rsidR="003B70F9" w:rsidRDefault="00CA21B1" w:rsidP="00973822">
      <w:pPr>
        <w:spacing w:after="0"/>
        <w:ind w:left="-5" w:right="51"/>
        <w:rPr>
          <w:color w:val="auto"/>
          <w:szCs w:val="24"/>
        </w:rPr>
      </w:pPr>
      <w:r>
        <w:rPr>
          <w:b/>
          <w:bCs/>
          <w:color w:val="auto"/>
          <w:szCs w:val="24"/>
        </w:rPr>
        <w:t>7</w:t>
      </w:r>
      <w:r w:rsidR="003B70F9" w:rsidRPr="003B70F9">
        <w:rPr>
          <w:b/>
          <w:bCs/>
          <w:color w:val="auto"/>
          <w:szCs w:val="24"/>
        </w:rPr>
        <w:t>)</w:t>
      </w:r>
      <w:r w:rsidR="003B70F9">
        <w:rPr>
          <w:color w:val="auto"/>
          <w:szCs w:val="24"/>
        </w:rPr>
        <w:t xml:space="preserve"> paragrahvi 69</w:t>
      </w:r>
      <w:r w:rsidR="003B70F9" w:rsidRPr="003B70F9">
        <w:rPr>
          <w:color w:val="auto"/>
          <w:szCs w:val="24"/>
          <w:vertAlign w:val="superscript"/>
        </w:rPr>
        <w:t>1</w:t>
      </w:r>
      <w:r w:rsidR="003B70F9">
        <w:rPr>
          <w:color w:val="auto"/>
          <w:szCs w:val="24"/>
        </w:rPr>
        <w:t xml:space="preserve"> lõike 5 kolmas lause tunnistatakse kehtetuks;</w:t>
      </w:r>
      <w:commentRangeEnd w:id="110"/>
      <w:r w:rsidR="00C3754E">
        <w:rPr>
          <w:rStyle w:val="Kommentaariviide"/>
        </w:rPr>
        <w:commentReference w:id="110"/>
      </w:r>
    </w:p>
    <w:p w14:paraId="02CD214F" w14:textId="77777777" w:rsidR="003B70F9" w:rsidRDefault="003B70F9" w:rsidP="00973822">
      <w:pPr>
        <w:spacing w:after="0"/>
        <w:ind w:left="-5" w:right="51"/>
        <w:rPr>
          <w:color w:val="auto"/>
          <w:szCs w:val="24"/>
        </w:rPr>
      </w:pPr>
    </w:p>
    <w:p w14:paraId="5D1901AC" w14:textId="03CCCC4F" w:rsidR="003B70F9" w:rsidRDefault="00CA21B1" w:rsidP="00973822">
      <w:pPr>
        <w:spacing w:after="0"/>
        <w:ind w:left="-5" w:right="51"/>
        <w:rPr>
          <w:color w:val="auto"/>
          <w:szCs w:val="24"/>
        </w:rPr>
      </w:pPr>
      <w:r w:rsidRPr="009869D7">
        <w:rPr>
          <w:b/>
          <w:bCs/>
          <w:color w:val="auto"/>
          <w:szCs w:val="24"/>
        </w:rPr>
        <w:t>8</w:t>
      </w:r>
      <w:r w:rsidR="003B70F9" w:rsidRPr="009869D7">
        <w:rPr>
          <w:b/>
          <w:bCs/>
          <w:color w:val="auto"/>
          <w:szCs w:val="24"/>
        </w:rPr>
        <w:t>)</w:t>
      </w:r>
      <w:r w:rsidR="003B70F9" w:rsidRPr="009869D7">
        <w:rPr>
          <w:color w:val="auto"/>
          <w:szCs w:val="24"/>
        </w:rPr>
        <w:t xml:space="preserve"> </w:t>
      </w:r>
      <w:r w:rsidR="00F613F3" w:rsidRPr="009869D7">
        <w:rPr>
          <w:color w:val="auto"/>
          <w:szCs w:val="24"/>
        </w:rPr>
        <w:t>paragrahvi 69</w:t>
      </w:r>
      <w:r w:rsidR="00F613F3" w:rsidRPr="009869D7">
        <w:rPr>
          <w:color w:val="auto"/>
          <w:szCs w:val="24"/>
          <w:vertAlign w:val="superscript"/>
        </w:rPr>
        <w:t>1</w:t>
      </w:r>
      <w:r w:rsidR="00F613F3" w:rsidRPr="009869D7">
        <w:rPr>
          <w:color w:val="auto"/>
          <w:szCs w:val="24"/>
        </w:rPr>
        <w:t xml:space="preserve"> lõiked </w:t>
      </w:r>
      <w:commentRangeStart w:id="111"/>
      <w:r w:rsidR="00F613F3" w:rsidRPr="009869D7">
        <w:rPr>
          <w:color w:val="auto"/>
          <w:szCs w:val="24"/>
        </w:rPr>
        <w:t xml:space="preserve">6 ja 7 </w:t>
      </w:r>
      <w:commentRangeEnd w:id="111"/>
      <w:r w:rsidR="00D31DD0">
        <w:rPr>
          <w:rStyle w:val="Kommentaariviide"/>
        </w:rPr>
        <w:commentReference w:id="111"/>
      </w:r>
      <w:r w:rsidR="00F613F3" w:rsidRPr="009869D7">
        <w:rPr>
          <w:color w:val="auto"/>
          <w:szCs w:val="24"/>
        </w:rPr>
        <w:t>muudetakse ja sõnastatakse järgmiselt:</w:t>
      </w:r>
    </w:p>
    <w:p w14:paraId="26B5DCA0" w14:textId="0F71A92F" w:rsidR="00F613F3" w:rsidRPr="00F613F3" w:rsidRDefault="00F613F3" w:rsidP="00973822">
      <w:pPr>
        <w:spacing w:after="0"/>
        <w:ind w:left="-5" w:right="51"/>
        <w:rPr>
          <w:color w:val="auto"/>
          <w:szCs w:val="24"/>
        </w:rPr>
      </w:pPr>
      <w:r>
        <w:rPr>
          <w:color w:val="auto"/>
          <w:szCs w:val="24"/>
        </w:rPr>
        <w:t xml:space="preserve">„(6) </w:t>
      </w:r>
      <w:r w:rsidRPr="00F613F3">
        <w:rPr>
          <w:color w:val="auto"/>
          <w:szCs w:val="24"/>
        </w:rPr>
        <w:t xml:space="preserve">Käesoleva paragrahvi lõigetes 3 ja 5 nimetatud juhul tuleb tegevuse lubamisel või strateegilise planeerimisdokumendi kehtestamisel seada kohustus rakendada hüvitusmeetmeid, mis tagavad Natura 2000 võrgustiku üldise sidususe kaitse. </w:t>
      </w:r>
      <w:commentRangeStart w:id="112"/>
      <w:r w:rsidRPr="00F613F3">
        <w:rPr>
          <w:color w:val="auto"/>
          <w:szCs w:val="24"/>
        </w:rPr>
        <w:t>Kliimaministeerium teavitab käesoleva paragrahvi lõigetes 3 ja 5 rakendatud Natura erandist, selle põhjustest ja vastuvõetud hüvitusmeetmetest Euroopa Komisjoni viivitamata pärast tegevuse lubamist või strateegilise planeerimisdokumendi kehtestamist.  </w:t>
      </w:r>
      <w:commentRangeEnd w:id="112"/>
      <w:r w:rsidR="00D31DD0">
        <w:rPr>
          <w:rStyle w:val="Kommentaariviide"/>
        </w:rPr>
        <w:commentReference w:id="112"/>
      </w:r>
    </w:p>
    <w:p w14:paraId="1760630E" w14:textId="77777777" w:rsidR="003B70F9" w:rsidRDefault="003B70F9" w:rsidP="00973822">
      <w:pPr>
        <w:spacing w:after="0"/>
        <w:ind w:left="-5" w:right="51"/>
        <w:rPr>
          <w:color w:val="auto"/>
          <w:szCs w:val="24"/>
        </w:rPr>
      </w:pPr>
    </w:p>
    <w:p w14:paraId="042DBFBD" w14:textId="0FAFDD26" w:rsidR="00F613F3" w:rsidRDefault="00F613F3" w:rsidP="00973822">
      <w:pPr>
        <w:spacing w:after="0"/>
        <w:ind w:left="-5" w:right="51"/>
        <w:rPr>
          <w:color w:val="auto"/>
          <w:szCs w:val="24"/>
        </w:rPr>
      </w:pPr>
      <w:r>
        <w:rPr>
          <w:color w:val="auto"/>
          <w:szCs w:val="24"/>
        </w:rPr>
        <w:lastRenderedPageBreak/>
        <w:t xml:space="preserve">(7) </w:t>
      </w:r>
      <w:r w:rsidRPr="00F613F3">
        <w:rPr>
          <w:color w:val="auto"/>
          <w:szCs w:val="24"/>
        </w:rPr>
        <w:t xml:space="preserve">Käesoleva paragrahvi lõigetes 3 ja </w:t>
      </w:r>
      <w:r>
        <w:rPr>
          <w:color w:val="auto"/>
          <w:szCs w:val="24"/>
        </w:rPr>
        <w:t>5</w:t>
      </w:r>
      <w:r w:rsidRPr="00F613F3">
        <w:rPr>
          <w:color w:val="auto"/>
          <w:szCs w:val="24"/>
        </w:rPr>
        <w:t xml:space="preserve"> sätestatud juhul ei või kavandatud tegevust, sealhulgas strateegilise planeerimisdokumendiga kavandatud tegevust, alustada enne hüvitusmeetmete rakendamist.</w:t>
      </w:r>
      <w:r>
        <w:rPr>
          <w:color w:val="auto"/>
          <w:szCs w:val="24"/>
        </w:rPr>
        <w:t>“;</w:t>
      </w:r>
    </w:p>
    <w:p w14:paraId="35FEF1F5" w14:textId="77777777" w:rsidR="00F613F3" w:rsidRDefault="00F613F3" w:rsidP="00973822">
      <w:pPr>
        <w:spacing w:after="0"/>
        <w:ind w:left="-5" w:right="51"/>
        <w:rPr>
          <w:color w:val="auto"/>
          <w:szCs w:val="24"/>
        </w:rPr>
      </w:pPr>
    </w:p>
    <w:p w14:paraId="443392CE" w14:textId="794C64BE" w:rsidR="00F613F3" w:rsidRDefault="00CA21B1" w:rsidP="00973822">
      <w:pPr>
        <w:spacing w:after="0"/>
        <w:ind w:left="-5" w:right="51"/>
        <w:rPr>
          <w:color w:val="auto"/>
          <w:szCs w:val="24"/>
        </w:rPr>
      </w:pPr>
      <w:r>
        <w:rPr>
          <w:b/>
          <w:bCs/>
          <w:color w:val="auto"/>
          <w:szCs w:val="24"/>
        </w:rPr>
        <w:t>9</w:t>
      </w:r>
      <w:r w:rsidR="00F613F3" w:rsidRPr="008A1707">
        <w:rPr>
          <w:b/>
          <w:bCs/>
          <w:color w:val="auto"/>
          <w:szCs w:val="24"/>
        </w:rPr>
        <w:t>)</w:t>
      </w:r>
      <w:r w:rsidR="00F613F3">
        <w:rPr>
          <w:color w:val="auto"/>
          <w:szCs w:val="24"/>
        </w:rPr>
        <w:t xml:space="preserve"> paragrahvi 69</w:t>
      </w:r>
      <w:r w:rsidR="00F613F3" w:rsidRPr="00F613F3">
        <w:rPr>
          <w:color w:val="auto"/>
          <w:szCs w:val="24"/>
          <w:vertAlign w:val="superscript"/>
        </w:rPr>
        <w:t>1</w:t>
      </w:r>
      <w:r w:rsidR="00F613F3" w:rsidRPr="00F613F3">
        <w:rPr>
          <w:color w:val="auto"/>
          <w:szCs w:val="24"/>
        </w:rPr>
        <w:t xml:space="preserve"> </w:t>
      </w:r>
      <w:r w:rsidR="00F613F3">
        <w:rPr>
          <w:color w:val="auto"/>
          <w:szCs w:val="24"/>
        </w:rPr>
        <w:t>lõige 8</w:t>
      </w:r>
      <w:r w:rsidR="008A1707">
        <w:rPr>
          <w:color w:val="auto"/>
          <w:szCs w:val="24"/>
        </w:rPr>
        <w:t xml:space="preserve"> muudetakse ja sõnastatakse järgmiselt:</w:t>
      </w:r>
    </w:p>
    <w:p w14:paraId="45CC72E5" w14:textId="741AAEC8" w:rsidR="008A1707" w:rsidRDefault="008A1707" w:rsidP="10B0E90C">
      <w:pPr>
        <w:spacing w:after="0"/>
        <w:ind w:left="-5" w:right="51"/>
        <w:rPr>
          <w:color w:val="auto"/>
        </w:rPr>
      </w:pPr>
      <w:r w:rsidRPr="10B0E90C">
        <w:rPr>
          <w:color w:val="auto"/>
        </w:rPr>
        <w:t>„(8) Natura</w:t>
      </w:r>
      <w:r w:rsidRPr="008A1707">
        <w:rPr>
          <w:color w:val="D13438"/>
          <w:sz w:val="20"/>
          <w:szCs w:val="20"/>
          <w:shd w:val="clear" w:color="auto" w:fill="FFFFFF"/>
        </w:rPr>
        <w:t xml:space="preserve"> </w:t>
      </w:r>
      <w:r w:rsidRPr="10B0E90C">
        <w:rPr>
          <w:color w:val="auto"/>
        </w:rPr>
        <w:t>hindamisel pikeneb kavandatavaks tegevuseks vajaliku loa või sellise tegevuse aluseks oleva muu dokumendi menetlus</w:t>
      </w:r>
      <w:r w:rsidRPr="008A1707">
        <w:rPr>
          <w:color w:val="D13438"/>
          <w:sz w:val="20"/>
          <w:szCs w:val="20"/>
          <w:shd w:val="clear" w:color="auto" w:fill="FFFFFF"/>
        </w:rPr>
        <w:t xml:space="preserve"> </w:t>
      </w:r>
      <w:r w:rsidR="007C00D8" w:rsidRPr="007C00D8">
        <w:rPr>
          <w:color w:val="auto"/>
        </w:rPr>
        <w:t>Natura eelhinnangu</w:t>
      </w:r>
      <w:r w:rsidR="007C00D8">
        <w:rPr>
          <w:color w:val="auto"/>
        </w:rPr>
        <w:t xml:space="preserve"> andmise</w:t>
      </w:r>
      <w:r w:rsidR="007C00D8" w:rsidRPr="007C00D8">
        <w:rPr>
          <w:color w:val="auto"/>
        </w:rPr>
        <w:t xml:space="preserve"> või </w:t>
      </w:r>
      <w:bookmarkStart w:id="113" w:name="_Hlk153431978"/>
      <w:ins w:id="114" w:author="Kärt Voor" w:date="2024-01-26T14:15:00Z">
        <w:r w:rsidR="00FD565D">
          <w:rPr>
            <w:color w:val="auto"/>
          </w:rPr>
          <w:t xml:space="preserve">käesoleva seaduse </w:t>
        </w:r>
      </w:ins>
      <w:r w:rsidR="007C00D8" w:rsidRPr="007C00D8">
        <w:rPr>
          <w:color w:val="auto"/>
        </w:rPr>
        <w:t>§</w:t>
      </w:r>
      <w:ins w:id="115" w:author="Kärt Voor" w:date="2024-01-26T14:15:00Z">
        <w:r w:rsidR="00FD565D">
          <w:rPr>
            <w:color w:val="auto"/>
          </w:rPr>
          <w:t xml:space="preserve"> </w:t>
        </w:r>
      </w:ins>
      <w:r w:rsidR="007C00D8" w:rsidRPr="007C00D8">
        <w:rPr>
          <w:color w:val="auto"/>
        </w:rPr>
        <w:t>69</w:t>
      </w:r>
      <w:r w:rsidR="007C00D8" w:rsidRPr="007C00D8">
        <w:rPr>
          <w:color w:val="auto"/>
          <w:vertAlign w:val="superscript"/>
        </w:rPr>
        <w:t>3</w:t>
      </w:r>
      <w:r w:rsidR="007C00D8" w:rsidRPr="007C00D8">
        <w:rPr>
          <w:color w:val="auto"/>
        </w:rPr>
        <w:t xml:space="preserve"> lõikes 4 nimetatud eelhinnangu andmata jätmise</w:t>
      </w:r>
      <w:bookmarkEnd w:id="113"/>
      <w:r w:rsidR="007C00D8" w:rsidRPr="007C00D8">
        <w:rPr>
          <w:color w:val="auto"/>
        </w:rPr>
        <w:t>, Natura asjakohase hindamise või Natura erandi tegemise menetluse korral menetlusele kuluva aja võrra</w:t>
      </w:r>
      <w:r w:rsidRPr="10B0E90C">
        <w:rPr>
          <w:color w:val="auto"/>
        </w:rPr>
        <w:t>.“;</w:t>
      </w:r>
    </w:p>
    <w:p w14:paraId="413BEA4E" w14:textId="77777777" w:rsidR="008A1707" w:rsidRDefault="008A1707" w:rsidP="00973822">
      <w:pPr>
        <w:spacing w:after="0"/>
        <w:ind w:left="-5" w:right="51"/>
        <w:rPr>
          <w:color w:val="auto"/>
          <w:szCs w:val="24"/>
        </w:rPr>
      </w:pPr>
    </w:p>
    <w:p w14:paraId="21EA44A6" w14:textId="65921C3D" w:rsidR="008A1707" w:rsidRDefault="00CA21B1" w:rsidP="00973822">
      <w:pPr>
        <w:spacing w:after="0"/>
        <w:ind w:left="-5" w:right="51"/>
        <w:rPr>
          <w:color w:val="auto"/>
          <w:szCs w:val="24"/>
        </w:rPr>
      </w:pPr>
      <w:r>
        <w:rPr>
          <w:b/>
          <w:bCs/>
          <w:color w:val="auto"/>
          <w:szCs w:val="24"/>
        </w:rPr>
        <w:t>10</w:t>
      </w:r>
      <w:r w:rsidR="008A1707" w:rsidRPr="008A1707">
        <w:rPr>
          <w:b/>
          <w:bCs/>
          <w:color w:val="auto"/>
          <w:szCs w:val="24"/>
        </w:rPr>
        <w:t>)</w:t>
      </w:r>
      <w:r w:rsidR="008A1707">
        <w:rPr>
          <w:color w:val="auto"/>
          <w:szCs w:val="24"/>
        </w:rPr>
        <w:t xml:space="preserve"> paragrahvi 69</w:t>
      </w:r>
      <w:r w:rsidR="008A1707" w:rsidRPr="008A1707">
        <w:rPr>
          <w:color w:val="auto"/>
          <w:szCs w:val="24"/>
          <w:vertAlign w:val="superscript"/>
        </w:rPr>
        <w:t>2</w:t>
      </w:r>
      <w:r w:rsidR="008A1707">
        <w:rPr>
          <w:color w:val="auto"/>
          <w:szCs w:val="24"/>
        </w:rPr>
        <w:t xml:space="preserve"> lõikes 2 asendatakse sõnad „</w:t>
      </w:r>
      <w:r w:rsidR="008A1707" w:rsidRPr="008A1707">
        <w:rPr>
          <w:color w:val="auto"/>
          <w:szCs w:val="24"/>
        </w:rPr>
        <w:t>vajaduse puudumine on</w:t>
      </w:r>
      <w:r w:rsidR="008A1707">
        <w:rPr>
          <w:color w:val="auto"/>
          <w:szCs w:val="24"/>
        </w:rPr>
        <w:t xml:space="preserve"> ilmselge“ </w:t>
      </w:r>
      <w:del w:id="116" w:author="Kärt Voor" w:date="2024-01-18T11:56:00Z">
        <w:r w:rsidR="008A1707" w:rsidDel="00C3754E">
          <w:rPr>
            <w:color w:val="auto"/>
            <w:szCs w:val="24"/>
          </w:rPr>
          <w:delText>te</w:delText>
        </w:r>
        <w:r w:rsidR="00A944F0" w:rsidDel="00C3754E">
          <w:rPr>
            <w:color w:val="auto"/>
            <w:szCs w:val="24"/>
          </w:rPr>
          <w:delText>k</w:delText>
        </w:r>
        <w:r w:rsidR="008A1707" w:rsidDel="00C3754E">
          <w:rPr>
            <w:color w:val="auto"/>
            <w:szCs w:val="24"/>
          </w:rPr>
          <w:delText xml:space="preserve">stiosaga </w:delText>
        </w:r>
      </w:del>
      <w:ins w:id="117" w:author="Kärt Voor" w:date="2024-01-18T11:56:00Z">
        <w:r w:rsidR="00C3754E">
          <w:rPr>
            <w:color w:val="auto"/>
            <w:szCs w:val="24"/>
          </w:rPr>
          <w:t xml:space="preserve">sõnadega </w:t>
        </w:r>
      </w:ins>
      <w:r w:rsidR="008A1707">
        <w:rPr>
          <w:color w:val="auto"/>
          <w:szCs w:val="24"/>
        </w:rPr>
        <w:t>„</w:t>
      </w:r>
      <w:bookmarkStart w:id="118" w:name="_Hlk149378773"/>
      <w:r w:rsidR="008A1707">
        <w:rPr>
          <w:color w:val="auto"/>
          <w:szCs w:val="24"/>
        </w:rPr>
        <w:t xml:space="preserve">mõju </w:t>
      </w:r>
      <w:r w:rsidR="008A1707" w:rsidRPr="008A1707">
        <w:rPr>
          <w:color w:val="auto"/>
          <w:szCs w:val="24"/>
        </w:rPr>
        <w:t>Natura 2000 võrgustiku alale on objektiivsete asjaolude tõttu ilmselgelt välistatud</w:t>
      </w:r>
      <w:bookmarkEnd w:id="118"/>
      <w:r w:rsidR="008A1707" w:rsidRPr="008A1707">
        <w:rPr>
          <w:color w:val="auto"/>
          <w:szCs w:val="24"/>
        </w:rPr>
        <w:t>“;</w:t>
      </w:r>
    </w:p>
    <w:p w14:paraId="6AE0B29A" w14:textId="77777777" w:rsidR="008A1707" w:rsidRPr="00973822" w:rsidRDefault="008A1707" w:rsidP="00973822">
      <w:pPr>
        <w:spacing w:after="0"/>
        <w:ind w:left="-5" w:right="51"/>
        <w:rPr>
          <w:color w:val="auto"/>
          <w:szCs w:val="24"/>
        </w:rPr>
      </w:pPr>
    </w:p>
    <w:p w14:paraId="7072DBB0" w14:textId="67A55AFC" w:rsidR="0095083C" w:rsidRDefault="00F720FA" w:rsidP="006F4FA8">
      <w:pPr>
        <w:spacing w:after="0"/>
        <w:ind w:left="-5" w:right="51"/>
        <w:rPr>
          <w:color w:val="auto"/>
          <w:szCs w:val="24"/>
        </w:rPr>
      </w:pPr>
      <w:r>
        <w:rPr>
          <w:b/>
          <w:bCs/>
          <w:color w:val="auto"/>
          <w:szCs w:val="24"/>
        </w:rPr>
        <w:t>1</w:t>
      </w:r>
      <w:r w:rsidR="00CA21B1">
        <w:rPr>
          <w:b/>
          <w:bCs/>
          <w:color w:val="auto"/>
          <w:szCs w:val="24"/>
        </w:rPr>
        <w:t>1</w:t>
      </w:r>
      <w:r w:rsidR="008A1707" w:rsidRPr="008A1707">
        <w:rPr>
          <w:b/>
          <w:bCs/>
          <w:color w:val="auto"/>
          <w:szCs w:val="24"/>
        </w:rPr>
        <w:t xml:space="preserve">) </w:t>
      </w:r>
      <w:r w:rsidR="00A55F7A">
        <w:rPr>
          <w:color w:val="auto"/>
          <w:szCs w:val="24"/>
        </w:rPr>
        <w:t>paragrahvi 69</w:t>
      </w:r>
      <w:r w:rsidR="00A55F7A" w:rsidRPr="00A55F7A">
        <w:rPr>
          <w:color w:val="auto"/>
          <w:szCs w:val="24"/>
          <w:vertAlign w:val="superscript"/>
        </w:rPr>
        <w:t>3</w:t>
      </w:r>
      <w:r w:rsidR="00A55F7A">
        <w:rPr>
          <w:color w:val="auto"/>
          <w:szCs w:val="24"/>
        </w:rPr>
        <w:t xml:space="preserve"> lõiget 2 täiendatakse pärast sõna „arvestada“</w:t>
      </w:r>
      <w:del w:id="119" w:author="Kärt Voor" w:date="2024-01-18T11:56:00Z">
        <w:r w:rsidR="00A55F7A" w:rsidDel="00C3754E">
          <w:rPr>
            <w:color w:val="auto"/>
            <w:szCs w:val="24"/>
          </w:rPr>
          <w:delText xml:space="preserve"> tekstiosaga</w:delText>
        </w:r>
      </w:del>
      <w:ins w:id="120" w:author="Kärt Voor" w:date="2024-01-18T11:56:00Z">
        <w:r w:rsidR="00C3754E">
          <w:rPr>
            <w:color w:val="auto"/>
            <w:szCs w:val="24"/>
          </w:rPr>
          <w:t xml:space="preserve"> sõnadega</w:t>
        </w:r>
      </w:ins>
      <w:r w:rsidR="00A55F7A">
        <w:rPr>
          <w:color w:val="auto"/>
          <w:szCs w:val="24"/>
        </w:rPr>
        <w:t xml:space="preserve"> „</w:t>
      </w:r>
      <w:r w:rsidR="00A55F7A" w:rsidRPr="00A55F7A">
        <w:rPr>
          <w:color w:val="auto"/>
          <w:szCs w:val="24"/>
        </w:rPr>
        <w:t xml:space="preserve">käesoleva seaduse § </w:t>
      </w:r>
      <w:r w:rsidR="00A55F7A" w:rsidRPr="004F6A3A">
        <w:rPr>
          <w:color w:val="auto"/>
          <w:szCs w:val="24"/>
        </w:rPr>
        <w:t>69</w:t>
      </w:r>
      <w:r w:rsidR="004F6A3A" w:rsidRPr="004F6A3A">
        <w:rPr>
          <w:color w:val="auto"/>
          <w:szCs w:val="24"/>
          <w:vertAlign w:val="superscript"/>
        </w:rPr>
        <w:t>10</w:t>
      </w:r>
      <w:r w:rsidR="00A55F7A" w:rsidRPr="004F6A3A">
        <w:rPr>
          <w:color w:val="auto"/>
          <w:szCs w:val="24"/>
        </w:rPr>
        <w:t xml:space="preserve"> lõikes </w:t>
      </w:r>
      <w:r w:rsidR="004F6A3A">
        <w:rPr>
          <w:color w:val="auto"/>
          <w:szCs w:val="24"/>
        </w:rPr>
        <w:t xml:space="preserve">1 </w:t>
      </w:r>
      <w:r w:rsidR="00A55F7A" w:rsidRPr="00A55F7A">
        <w:rPr>
          <w:color w:val="auto"/>
          <w:szCs w:val="24"/>
        </w:rPr>
        <w:t>nimetatud</w:t>
      </w:r>
      <w:r w:rsidR="00A55F7A">
        <w:rPr>
          <w:color w:val="auto"/>
          <w:szCs w:val="24"/>
        </w:rPr>
        <w:t>“;</w:t>
      </w:r>
    </w:p>
    <w:p w14:paraId="2ECA32EB" w14:textId="77777777" w:rsidR="00A55F7A" w:rsidRPr="00A55F7A" w:rsidRDefault="00A55F7A" w:rsidP="006F4FA8">
      <w:pPr>
        <w:spacing w:after="0"/>
        <w:ind w:left="-5" w:right="51"/>
        <w:rPr>
          <w:color w:val="auto"/>
          <w:szCs w:val="24"/>
        </w:rPr>
      </w:pPr>
    </w:p>
    <w:p w14:paraId="6A1056C2" w14:textId="56A481B1" w:rsidR="008A1707" w:rsidRDefault="00F720FA" w:rsidP="006F4FA8">
      <w:pPr>
        <w:spacing w:after="0"/>
        <w:ind w:left="-5" w:right="51"/>
        <w:rPr>
          <w:color w:val="auto"/>
          <w:szCs w:val="24"/>
        </w:rPr>
      </w:pPr>
      <w:r w:rsidRPr="008646F5">
        <w:rPr>
          <w:b/>
          <w:bCs/>
          <w:color w:val="auto"/>
          <w:szCs w:val="24"/>
        </w:rPr>
        <w:t>1</w:t>
      </w:r>
      <w:r w:rsidR="00CA21B1" w:rsidRPr="008646F5">
        <w:rPr>
          <w:b/>
          <w:bCs/>
          <w:color w:val="auto"/>
          <w:szCs w:val="24"/>
        </w:rPr>
        <w:t>2</w:t>
      </w:r>
      <w:r w:rsidR="00A55F7A" w:rsidRPr="008646F5">
        <w:rPr>
          <w:b/>
          <w:bCs/>
          <w:color w:val="auto"/>
          <w:szCs w:val="24"/>
        </w:rPr>
        <w:t>)</w:t>
      </w:r>
      <w:r w:rsidR="00A55F7A" w:rsidRPr="008646F5">
        <w:rPr>
          <w:color w:val="auto"/>
          <w:szCs w:val="24"/>
        </w:rPr>
        <w:t xml:space="preserve"> paragrahvi 69</w:t>
      </w:r>
      <w:r w:rsidR="00A55F7A" w:rsidRPr="008646F5">
        <w:rPr>
          <w:color w:val="auto"/>
          <w:szCs w:val="24"/>
          <w:vertAlign w:val="superscript"/>
        </w:rPr>
        <w:t>3</w:t>
      </w:r>
      <w:r w:rsidR="00A55F7A" w:rsidRPr="008646F5">
        <w:rPr>
          <w:color w:val="auto"/>
          <w:szCs w:val="24"/>
        </w:rPr>
        <w:t xml:space="preserve"> täiendatakse lõikega 6 järgmises sõnastuses:</w:t>
      </w:r>
    </w:p>
    <w:p w14:paraId="2BE3B3B1" w14:textId="648018DF" w:rsidR="00A55F7A" w:rsidRDefault="00A55F7A" w:rsidP="12512EE3">
      <w:pPr>
        <w:spacing w:after="0"/>
        <w:ind w:left="-5" w:right="51"/>
        <w:rPr>
          <w:color w:val="auto"/>
        </w:rPr>
      </w:pPr>
      <w:r w:rsidRPr="12512EE3">
        <w:rPr>
          <w:color w:val="auto"/>
        </w:rPr>
        <w:t>„(6) Eelhinnang, mille kohaselt ei ole Natura asjakohane hindamine vajalik</w:t>
      </w:r>
      <w:r w:rsidR="003F0907" w:rsidRPr="12512EE3">
        <w:rPr>
          <w:color w:val="auto"/>
        </w:rPr>
        <w:t xml:space="preserve"> või</w:t>
      </w:r>
      <w:r w:rsidRPr="12512EE3">
        <w:rPr>
          <w:color w:val="auto"/>
        </w:rPr>
        <w:t xml:space="preserve"> </w:t>
      </w:r>
      <w:r w:rsidR="43DE67C9" w:rsidRPr="12512EE3">
        <w:rPr>
          <w:color w:val="auto"/>
        </w:rPr>
        <w:t>põhjendus, miks eelhinnang</w:t>
      </w:r>
      <w:r w:rsidR="003F0907" w:rsidRPr="12512EE3">
        <w:rPr>
          <w:color w:val="auto"/>
        </w:rPr>
        <w:t xml:space="preserve"> on jäetud </w:t>
      </w:r>
      <w:r w:rsidRPr="12512EE3">
        <w:rPr>
          <w:color w:val="auto"/>
        </w:rPr>
        <w:t xml:space="preserve">käesoleva paragrahvi lõikes 4 nimetatud </w:t>
      </w:r>
      <w:r w:rsidR="003F0907" w:rsidRPr="12512EE3">
        <w:rPr>
          <w:color w:val="auto"/>
        </w:rPr>
        <w:t xml:space="preserve">juhul </w:t>
      </w:r>
      <w:r w:rsidRPr="12512EE3">
        <w:rPr>
          <w:color w:val="auto"/>
        </w:rPr>
        <w:t>andmata</w:t>
      </w:r>
      <w:r w:rsidR="003F0907" w:rsidRPr="12512EE3">
        <w:rPr>
          <w:color w:val="auto"/>
        </w:rPr>
        <w:t>,</w:t>
      </w:r>
      <w:r w:rsidR="003F0907" w:rsidRPr="12512EE3">
        <w:rPr>
          <w:color w:val="881798"/>
          <w:shd w:val="clear" w:color="auto" w:fill="FFFFFF"/>
        </w:rPr>
        <w:t xml:space="preserve"> </w:t>
      </w:r>
      <w:r w:rsidR="003F0907" w:rsidRPr="12512EE3">
        <w:rPr>
          <w:color w:val="auto"/>
          <w:shd w:val="clear" w:color="auto" w:fill="FFFFFF"/>
        </w:rPr>
        <w:t xml:space="preserve">avalikustatakse </w:t>
      </w:r>
      <w:r w:rsidR="003F0907" w:rsidRPr="12512EE3">
        <w:rPr>
          <w:color w:val="auto"/>
        </w:rPr>
        <w:t xml:space="preserve">koos tegevust lubava dokumendi </w:t>
      </w:r>
      <w:r w:rsidR="1DE50B15" w:rsidRPr="12512EE3">
        <w:rPr>
          <w:color w:val="auto"/>
        </w:rPr>
        <w:t xml:space="preserve">eelnõu </w:t>
      </w:r>
      <w:r w:rsidR="003F0907" w:rsidRPr="12512EE3">
        <w:rPr>
          <w:color w:val="auto"/>
        </w:rPr>
        <w:t xml:space="preserve">või strateegilise planeerimisdokumendi </w:t>
      </w:r>
      <w:r w:rsidR="78AE7E3E" w:rsidRPr="12512EE3">
        <w:rPr>
          <w:color w:val="auto"/>
        </w:rPr>
        <w:t xml:space="preserve">algatamise </w:t>
      </w:r>
      <w:r w:rsidR="003F0907" w:rsidRPr="12512EE3">
        <w:rPr>
          <w:color w:val="auto"/>
        </w:rPr>
        <w:t>otsuse eelnõuga käesoleva seaduse §-s 69</w:t>
      </w:r>
      <w:r w:rsidR="003F0907" w:rsidRPr="12512EE3">
        <w:rPr>
          <w:color w:val="auto"/>
          <w:vertAlign w:val="superscript"/>
        </w:rPr>
        <w:t xml:space="preserve">8 </w:t>
      </w:r>
      <w:r w:rsidR="003F0907" w:rsidRPr="12512EE3">
        <w:rPr>
          <w:color w:val="auto"/>
        </w:rPr>
        <w:t>sätestatud korras. Avaliku väljapaneku tähtaeg on vähemalt 14 päeva</w:t>
      </w:r>
      <w:r w:rsidR="00B516B3">
        <w:rPr>
          <w:color w:val="auto"/>
        </w:rPr>
        <w:t xml:space="preserve"> </w:t>
      </w:r>
      <w:r w:rsidR="00B516B3" w:rsidRPr="00B516B3">
        <w:rPr>
          <w:color w:val="auto"/>
        </w:rPr>
        <w:t>kui seadus ei sätesta teisiti</w:t>
      </w:r>
      <w:r w:rsidR="003F0907" w:rsidRPr="12512EE3">
        <w:rPr>
          <w:color w:val="auto"/>
        </w:rPr>
        <w:t>.</w:t>
      </w:r>
      <w:r w:rsidR="00A647B2" w:rsidRPr="12512EE3">
        <w:rPr>
          <w:color w:val="auto"/>
        </w:rPr>
        <w:t>“;</w:t>
      </w:r>
    </w:p>
    <w:p w14:paraId="0C0C7B80" w14:textId="77777777" w:rsidR="00A647B2" w:rsidRDefault="00A647B2" w:rsidP="006F4FA8">
      <w:pPr>
        <w:spacing w:after="0"/>
        <w:ind w:left="-5" w:right="51"/>
        <w:rPr>
          <w:color w:val="auto"/>
          <w:szCs w:val="24"/>
        </w:rPr>
      </w:pPr>
    </w:p>
    <w:p w14:paraId="211F2BA2" w14:textId="0DB81535" w:rsidR="00A647B2" w:rsidRDefault="00F720FA" w:rsidP="006F4FA8">
      <w:pPr>
        <w:spacing w:after="0"/>
        <w:ind w:left="-5" w:right="51"/>
        <w:rPr>
          <w:color w:val="auto"/>
          <w:szCs w:val="24"/>
        </w:rPr>
      </w:pPr>
      <w:r>
        <w:rPr>
          <w:b/>
          <w:bCs/>
          <w:color w:val="auto"/>
          <w:szCs w:val="24"/>
        </w:rPr>
        <w:t>1</w:t>
      </w:r>
      <w:r w:rsidR="00CA21B1">
        <w:rPr>
          <w:b/>
          <w:bCs/>
          <w:color w:val="auto"/>
          <w:szCs w:val="24"/>
        </w:rPr>
        <w:t>3</w:t>
      </w:r>
      <w:r w:rsidR="00A647B2" w:rsidRPr="00A647B2">
        <w:rPr>
          <w:b/>
          <w:bCs/>
          <w:color w:val="auto"/>
          <w:szCs w:val="24"/>
        </w:rPr>
        <w:t>)</w:t>
      </w:r>
      <w:r w:rsidR="00A647B2">
        <w:rPr>
          <w:color w:val="auto"/>
          <w:szCs w:val="24"/>
        </w:rPr>
        <w:t xml:space="preserve"> paragrahvi 69</w:t>
      </w:r>
      <w:r w:rsidR="00A647B2" w:rsidRPr="00A647B2">
        <w:rPr>
          <w:color w:val="auto"/>
          <w:szCs w:val="24"/>
          <w:vertAlign w:val="superscript"/>
        </w:rPr>
        <w:t>4</w:t>
      </w:r>
      <w:r w:rsidR="00A647B2">
        <w:rPr>
          <w:color w:val="auto"/>
          <w:szCs w:val="24"/>
        </w:rPr>
        <w:t xml:space="preserve"> lõike 3 punkt 2 muudetakse ja sõnastatakse järgmiselt:</w:t>
      </w:r>
    </w:p>
    <w:p w14:paraId="384AC5F3" w14:textId="5B06BC6B" w:rsidR="00A647B2" w:rsidRDefault="00A647B2" w:rsidP="006F4FA8">
      <w:pPr>
        <w:spacing w:after="0"/>
        <w:ind w:left="-5" w:right="51"/>
        <w:rPr>
          <w:color w:val="auto"/>
          <w:szCs w:val="24"/>
        </w:rPr>
      </w:pPr>
      <w:r>
        <w:rPr>
          <w:color w:val="auto"/>
          <w:szCs w:val="24"/>
        </w:rPr>
        <w:t xml:space="preserve">„2) </w:t>
      </w:r>
      <w:r w:rsidRPr="00A647B2">
        <w:rPr>
          <w:color w:val="auto"/>
          <w:szCs w:val="24"/>
        </w:rPr>
        <w:t xml:space="preserve">nõuded eriteadmistega isikule, kes koostab hindamise aruande (edaspidi </w:t>
      </w:r>
      <w:r w:rsidRPr="00A647B2">
        <w:rPr>
          <w:i/>
          <w:iCs/>
          <w:color w:val="auto"/>
          <w:szCs w:val="24"/>
        </w:rPr>
        <w:t>ekspert</w:t>
      </w:r>
      <w:r w:rsidRPr="00A647B2">
        <w:rPr>
          <w:color w:val="auto"/>
          <w:szCs w:val="24"/>
        </w:rPr>
        <w:t>), võttes</w:t>
      </w:r>
      <w:r>
        <w:rPr>
          <w:color w:val="auto"/>
          <w:szCs w:val="24"/>
        </w:rPr>
        <w:t xml:space="preserve"> </w:t>
      </w:r>
      <w:r w:rsidRPr="00A647B2">
        <w:rPr>
          <w:color w:val="auto"/>
          <w:szCs w:val="24"/>
        </w:rPr>
        <w:t>asjakohasel juhul arvesse kavandatavast tegevusest või strateegilise planeerimisdokumendi kehtestamisest huvitatud isiku ettepanekut;</w:t>
      </w:r>
      <w:r>
        <w:rPr>
          <w:color w:val="auto"/>
          <w:szCs w:val="24"/>
        </w:rPr>
        <w:t>“;</w:t>
      </w:r>
    </w:p>
    <w:p w14:paraId="73F16628" w14:textId="77777777" w:rsidR="00A647B2" w:rsidRDefault="00A647B2" w:rsidP="006F4FA8">
      <w:pPr>
        <w:spacing w:after="0"/>
        <w:ind w:left="-5" w:right="51"/>
        <w:rPr>
          <w:color w:val="auto"/>
          <w:szCs w:val="24"/>
        </w:rPr>
      </w:pPr>
    </w:p>
    <w:p w14:paraId="1B97D11F" w14:textId="5801ADAB" w:rsidR="00A647B2" w:rsidRDefault="00F720FA" w:rsidP="006F4FA8">
      <w:pPr>
        <w:spacing w:after="0"/>
        <w:ind w:left="-5" w:right="51"/>
        <w:rPr>
          <w:color w:val="auto"/>
          <w:szCs w:val="24"/>
        </w:rPr>
      </w:pPr>
      <w:r>
        <w:rPr>
          <w:b/>
          <w:bCs/>
          <w:color w:val="auto"/>
          <w:szCs w:val="24"/>
        </w:rPr>
        <w:t>1</w:t>
      </w:r>
      <w:r w:rsidR="00CA21B1">
        <w:rPr>
          <w:b/>
          <w:bCs/>
          <w:color w:val="auto"/>
          <w:szCs w:val="24"/>
        </w:rPr>
        <w:t>4</w:t>
      </w:r>
      <w:r w:rsidR="00A647B2" w:rsidRPr="00A647B2">
        <w:rPr>
          <w:b/>
          <w:bCs/>
          <w:color w:val="auto"/>
          <w:szCs w:val="24"/>
        </w:rPr>
        <w:t>)</w:t>
      </w:r>
      <w:r w:rsidR="00A647B2">
        <w:rPr>
          <w:color w:val="auto"/>
          <w:szCs w:val="24"/>
        </w:rPr>
        <w:t xml:space="preserve"> paragrahvi 69</w:t>
      </w:r>
      <w:r w:rsidR="00A647B2" w:rsidRPr="00A647B2">
        <w:rPr>
          <w:color w:val="auto"/>
          <w:szCs w:val="24"/>
          <w:vertAlign w:val="superscript"/>
        </w:rPr>
        <w:t>4</w:t>
      </w:r>
      <w:r w:rsidR="00A647B2">
        <w:rPr>
          <w:color w:val="auto"/>
          <w:szCs w:val="24"/>
        </w:rPr>
        <w:t xml:space="preserve"> täiendatakse lõigetega 5 ja 6 järgmises sõnastuses:</w:t>
      </w:r>
    </w:p>
    <w:p w14:paraId="01A3BF92" w14:textId="221B52D0" w:rsidR="00A647B2" w:rsidRDefault="00A647B2" w:rsidP="00A647B2">
      <w:pPr>
        <w:spacing w:after="0"/>
        <w:ind w:left="-5" w:right="51"/>
        <w:rPr>
          <w:color w:val="auto"/>
          <w:szCs w:val="24"/>
        </w:rPr>
      </w:pPr>
      <w:r>
        <w:rPr>
          <w:color w:val="auto"/>
          <w:szCs w:val="24"/>
        </w:rPr>
        <w:t xml:space="preserve">„(5) </w:t>
      </w:r>
      <w:r w:rsidRPr="00A647B2">
        <w:rPr>
          <w:color w:val="auto"/>
          <w:szCs w:val="24"/>
        </w:rPr>
        <w:t>Natura asjakohase hindamise algatamise otsuse eelnõu avalikustatakse käesoleva seaduse §</w:t>
      </w:r>
      <w:r w:rsidR="00B465B8">
        <w:rPr>
          <w:color w:val="auto"/>
          <w:szCs w:val="24"/>
        </w:rPr>
        <w:t>-s</w:t>
      </w:r>
      <w:r w:rsidRPr="00A647B2">
        <w:rPr>
          <w:color w:val="auto"/>
          <w:szCs w:val="24"/>
        </w:rPr>
        <w:t xml:space="preserve"> 69</w:t>
      </w:r>
      <w:r w:rsidRPr="00A647B2">
        <w:rPr>
          <w:color w:val="auto"/>
          <w:szCs w:val="24"/>
          <w:vertAlign w:val="superscript"/>
        </w:rPr>
        <w:t>8</w:t>
      </w:r>
      <w:r w:rsidRPr="00A647B2">
        <w:rPr>
          <w:color w:val="auto"/>
          <w:szCs w:val="24"/>
        </w:rPr>
        <w:t xml:space="preserve"> </w:t>
      </w:r>
      <w:r>
        <w:rPr>
          <w:color w:val="auto"/>
          <w:szCs w:val="24"/>
        </w:rPr>
        <w:t>sätestatud korras</w:t>
      </w:r>
      <w:r w:rsidRPr="00A647B2">
        <w:rPr>
          <w:color w:val="auto"/>
          <w:szCs w:val="24"/>
        </w:rPr>
        <w:t>. Avaliku väljapaneku tähtaeg on vähemalt 14 päeva.</w:t>
      </w:r>
    </w:p>
    <w:p w14:paraId="3632A0DF" w14:textId="2EA16B72" w:rsidR="00A647B2" w:rsidRPr="00A647B2" w:rsidRDefault="00A647B2" w:rsidP="00A647B2">
      <w:pPr>
        <w:spacing w:after="0"/>
        <w:ind w:left="-5" w:right="51"/>
        <w:rPr>
          <w:color w:val="auto"/>
          <w:szCs w:val="24"/>
        </w:rPr>
      </w:pPr>
      <w:r w:rsidRPr="00A647B2">
        <w:rPr>
          <w:color w:val="auto"/>
          <w:szCs w:val="24"/>
        </w:rPr>
        <w:t>  </w:t>
      </w:r>
    </w:p>
    <w:p w14:paraId="4F525C02" w14:textId="2CAFE788" w:rsidR="00A647B2" w:rsidRDefault="00A647B2" w:rsidP="00A647B2">
      <w:pPr>
        <w:spacing w:after="0"/>
        <w:ind w:left="-5" w:right="51"/>
        <w:rPr>
          <w:color w:val="auto"/>
          <w:szCs w:val="24"/>
        </w:rPr>
      </w:pPr>
      <w:r w:rsidRPr="00A647B2">
        <w:rPr>
          <w:color w:val="auto"/>
          <w:szCs w:val="24"/>
        </w:rPr>
        <w:t xml:space="preserve">(6) Otsustaja küsib Natura asjakohase hindamise algatamise eelnõule </w:t>
      </w:r>
      <w:commentRangeStart w:id="121"/>
      <w:r>
        <w:rPr>
          <w:color w:val="auto"/>
          <w:szCs w:val="24"/>
        </w:rPr>
        <w:t>arvamuse</w:t>
      </w:r>
      <w:r w:rsidRPr="00A647B2">
        <w:rPr>
          <w:color w:val="auto"/>
          <w:szCs w:val="24"/>
        </w:rPr>
        <w:t xml:space="preserve"> </w:t>
      </w:r>
      <w:commentRangeEnd w:id="121"/>
      <w:r w:rsidR="00C13456">
        <w:rPr>
          <w:rStyle w:val="Kommentaariviide"/>
        </w:rPr>
        <w:commentReference w:id="121"/>
      </w:r>
      <w:r w:rsidRPr="00A647B2">
        <w:rPr>
          <w:color w:val="auto"/>
          <w:szCs w:val="24"/>
        </w:rPr>
        <w:t xml:space="preserve">Keskkonnaametilt, kes esitab selle </w:t>
      </w:r>
      <w:r w:rsidRPr="007A1D87">
        <w:rPr>
          <w:color w:val="auto"/>
          <w:szCs w:val="24"/>
        </w:rPr>
        <w:t>käesoleva paragrahvi lõike</w:t>
      </w:r>
      <w:del w:id="122" w:author="Kärt Voor" w:date="2024-01-26T14:47:00Z">
        <w:r w:rsidRPr="007A1D87" w:rsidDel="00C13456">
          <w:rPr>
            <w:color w:val="auto"/>
            <w:szCs w:val="24"/>
          </w:rPr>
          <w:delText>s</w:delText>
        </w:r>
      </w:del>
      <w:r w:rsidRPr="007A1D87">
        <w:rPr>
          <w:color w:val="auto"/>
          <w:szCs w:val="24"/>
        </w:rPr>
        <w:t xml:space="preserve"> </w:t>
      </w:r>
      <w:r w:rsidR="007A1D87">
        <w:rPr>
          <w:color w:val="auto"/>
          <w:szCs w:val="24"/>
        </w:rPr>
        <w:t>5</w:t>
      </w:r>
      <w:ins w:id="123" w:author="Kärt Voor" w:date="2024-01-26T14:47:00Z">
        <w:r w:rsidR="00C13456">
          <w:rPr>
            <w:color w:val="auto"/>
            <w:szCs w:val="24"/>
          </w:rPr>
          <w:t xml:space="preserve"> teises lauses</w:t>
        </w:r>
      </w:ins>
      <w:r w:rsidR="007A1D87">
        <w:rPr>
          <w:color w:val="auto"/>
          <w:szCs w:val="24"/>
        </w:rPr>
        <w:t xml:space="preserve"> </w:t>
      </w:r>
      <w:r w:rsidRPr="00A647B2">
        <w:rPr>
          <w:color w:val="auto"/>
          <w:szCs w:val="24"/>
        </w:rPr>
        <w:t xml:space="preserve">sätestatud avaliku väljapaneku </w:t>
      </w:r>
      <w:ins w:id="124" w:author="Kärt Voor" w:date="2024-01-26T14:47:00Z">
        <w:r w:rsidR="00C13456">
          <w:rPr>
            <w:color w:val="auto"/>
            <w:szCs w:val="24"/>
          </w:rPr>
          <w:t xml:space="preserve">tähtaja </w:t>
        </w:r>
      </w:ins>
      <w:r w:rsidRPr="00A647B2">
        <w:rPr>
          <w:color w:val="auto"/>
          <w:szCs w:val="24"/>
        </w:rPr>
        <w:t>jooksul.</w:t>
      </w:r>
      <w:r>
        <w:rPr>
          <w:color w:val="auto"/>
          <w:szCs w:val="24"/>
        </w:rPr>
        <w:t>“;</w:t>
      </w:r>
    </w:p>
    <w:p w14:paraId="7D6F2026" w14:textId="77777777" w:rsidR="0091559D" w:rsidRDefault="0091559D" w:rsidP="00A647B2">
      <w:pPr>
        <w:spacing w:after="0"/>
        <w:ind w:left="-5" w:right="51"/>
        <w:rPr>
          <w:color w:val="auto"/>
          <w:szCs w:val="24"/>
        </w:rPr>
      </w:pPr>
    </w:p>
    <w:p w14:paraId="1CAE394A" w14:textId="18CF2629" w:rsidR="0091559D" w:rsidRDefault="00F720FA" w:rsidP="00A647B2">
      <w:pPr>
        <w:spacing w:after="0"/>
        <w:ind w:left="-5" w:right="51"/>
        <w:rPr>
          <w:color w:val="auto"/>
          <w:szCs w:val="24"/>
        </w:rPr>
      </w:pPr>
      <w:r>
        <w:rPr>
          <w:b/>
          <w:bCs/>
          <w:color w:val="auto"/>
          <w:szCs w:val="24"/>
        </w:rPr>
        <w:t>1</w:t>
      </w:r>
      <w:r w:rsidR="00CA21B1">
        <w:rPr>
          <w:b/>
          <w:bCs/>
          <w:color w:val="auto"/>
          <w:szCs w:val="24"/>
        </w:rPr>
        <w:t>5</w:t>
      </w:r>
      <w:r w:rsidR="0091559D" w:rsidRPr="0091559D">
        <w:rPr>
          <w:b/>
          <w:bCs/>
          <w:color w:val="auto"/>
          <w:szCs w:val="24"/>
        </w:rPr>
        <w:t>)</w:t>
      </w:r>
      <w:r w:rsidR="0091559D">
        <w:rPr>
          <w:color w:val="auto"/>
          <w:szCs w:val="24"/>
        </w:rPr>
        <w:t xml:space="preserve"> paragrahvi 69</w:t>
      </w:r>
      <w:r w:rsidR="0091559D" w:rsidRPr="0091559D">
        <w:rPr>
          <w:color w:val="auto"/>
          <w:szCs w:val="24"/>
          <w:vertAlign w:val="superscript"/>
        </w:rPr>
        <w:t>5</w:t>
      </w:r>
      <w:r w:rsidR="0091559D">
        <w:rPr>
          <w:color w:val="auto"/>
          <w:szCs w:val="24"/>
        </w:rPr>
        <w:t xml:space="preserve"> lõiget 2 täiendatakse teise lausega järgmises sõnastuses:</w:t>
      </w:r>
    </w:p>
    <w:p w14:paraId="33527D04" w14:textId="6ED60AF1" w:rsidR="0091559D" w:rsidRDefault="0091559D" w:rsidP="00A647B2">
      <w:pPr>
        <w:spacing w:after="0"/>
        <w:ind w:left="-5" w:right="51"/>
        <w:rPr>
          <w:color w:val="auto"/>
          <w:szCs w:val="24"/>
        </w:rPr>
      </w:pPr>
      <w:r>
        <w:rPr>
          <w:color w:val="auto"/>
          <w:szCs w:val="24"/>
        </w:rPr>
        <w:t>„</w:t>
      </w:r>
      <w:r w:rsidRPr="0091559D">
        <w:rPr>
          <w:color w:val="auto"/>
          <w:szCs w:val="24"/>
        </w:rPr>
        <w:t>Ekspert ei tohi samaaegselt täita otsustaja muid ülesandeid, mis on vajalikud tegevuse lubamise otsustamisel või strateegilise planeerimisdokumendi kehtestamisel.“;</w:t>
      </w:r>
    </w:p>
    <w:p w14:paraId="5CDA7F12" w14:textId="77777777" w:rsidR="0091559D" w:rsidRDefault="0091559D" w:rsidP="00A647B2">
      <w:pPr>
        <w:spacing w:after="0"/>
        <w:ind w:left="-5" w:right="51"/>
        <w:rPr>
          <w:color w:val="auto"/>
          <w:szCs w:val="24"/>
        </w:rPr>
      </w:pPr>
    </w:p>
    <w:p w14:paraId="3735E9C6" w14:textId="0276C803" w:rsidR="0091559D" w:rsidRDefault="00F720FA" w:rsidP="00A647B2">
      <w:pPr>
        <w:spacing w:after="0"/>
        <w:ind w:left="-5" w:right="51"/>
        <w:rPr>
          <w:color w:val="auto"/>
          <w:szCs w:val="24"/>
        </w:rPr>
      </w:pPr>
      <w:r>
        <w:rPr>
          <w:b/>
          <w:bCs/>
          <w:color w:val="auto"/>
          <w:szCs w:val="24"/>
        </w:rPr>
        <w:t>1</w:t>
      </w:r>
      <w:r w:rsidR="00CA21B1">
        <w:rPr>
          <w:b/>
          <w:bCs/>
          <w:color w:val="auto"/>
          <w:szCs w:val="24"/>
        </w:rPr>
        <w:t>6</w:t>
      </w:r>
      <w:r w:rsidR="0091559D" w:rsidRPr="0091559D">
        <w:rPr>
          <w:b/>
          <w:bCs/>
          <w:color w:val="auto"/>
          <w:szCs w:val="24"/>
        </w:rPr>
        <w:t>)</w:t>
      </w:r>
      <w:r w:rsidR="0091559D">
        <w:rPr>
          <w:color w:val="auto"/>
          <w:szCs w:val="24"/>
        </w:rPr>
        <w:t xml:space="preserve"> paragrahvi 69</w:t>
      </w:r>
      <w:r w:rsidR="0091559D" w:rsidRPr="0091559D">
        <w:rPr>
          <w:color w:val="auto"/>
          <w:szCs w:val="24"/>
          <w:vertAlign w:val="superscript"/>
        </w:rPr>
        <w:t>6</w:t>
      </w:r>
      <w:r w:rsidR="0091559D">
        <w:rPr>
          <w:color w:val="auto"/>
          <w:szCs w:val="24"/>
        </w:rPr>
        <w:t xml:space="preserve"> lõike 2 punkt 4 muudetakse ja sõnastatakse järgmiselt:</w:t>
      </w:r>
    </w:p>
    <w:p w14:paraId="150EF8B5" w14:textId="794397B0" w:rsidR="0091559D" w:rsidRDefault="0091559D" w:rsidP="00A647B2">
      <w:pPr>
        <w:spacing w:after="0"/>
        <w:ind w:left="-5" w:right="51"/>
        <w:rPr>
          <w:color w:val="auto"/>
          <w:szCs w:val="24"/>
        </w:rPr>
      </w:pPr>
      <w:r>
        <w:rPr>
          <w:color w:val="auto"/>
          <w:szCs w:val="24"/>
        </w:rPr>
        <w:t xml:space="preserve">„4) </w:t>
      </w:r>
      <w:r w:rsidRPr="0091559D">
        <w:rPr>
          <w:color w:val="auto"/>
          <w:szCs w:val="24"/>
        </w:rPr>
        <w:t xml:space="preserve">käesoleva lõike punktis 3 nimetatud ebasoodsa mõju leevendusmeetmed, hinnang nende tõhususele ja vajadusel </w:t>
      </w:r>
      <w:commentRangeStart w:id="125"/>
      <w:proofErr w:type="spellStart"/>
      <w:r w:rsidRPr="0091559D">
        <w:rPr>
          <w:color w:val="auto"/>
          <w:szCs w:val="24"/>
        </w:rPr>
        <w:t>järelseire</w:t>
      </w:r>
      <w:commentRangeEnd w:id="125"/>
      <w:proofErr w:type="spellEnd"/>
      <w:r w:rsidR="00F004F8">
        <w:rPr>
          <w:rStyle w:val="Kommentaariviide"/>
        </w:rPr>
        <w:commentReference w:id="125"/>
      </w:r>
      <w:r w:rsidRPr="0091559D">
        <w:rPr>
          <w:color w:val="auto"/>
          <w:szCs w:val="24"/>
        </w:rPr>
        <w:t xml:space="preserve"> tingimused;</w:t>
      </w:r>
      <w:r>
        <w:rPr>
          <w:color w:val="auto"/>
          <w:szCs w:val="24"/>
        </w:rPr>
        <w:t>“;</w:t>
      </w:r>
    </w:p>
    <w:p w14:paraId="152151EE" w14:textId="77777777" w:rsidR="0091559D" w:rsidRDefault="0091559D" w:rsidP="00A647B2">
      <w:pPr>
        <w:spacing w:after="0"/>
        <w:ind w:left="-5" w:right="51"/>
        <w:rPr>
          <w:color w:val="auto"/>
          <w:szCs w:val="24"/>
        </w:rPr>
      </w:pPr>
    </w:p>
    <w:p w14:paraId="4A7D343A" w14:textId="3CCB9317" w:rsidR="0091559D" w:rsidRDefault="00F720FA" w:rsidP="00A647B2">
      <w:pPr>
        <w:spacing w:after="0"/>
        <w:ind w:left="-5" w:right="51"/>
        <w:rPr>
          <w:color w:val="auto"/>
          <w:szCs w:val="24"/>
        </w:rPr>
      </w:pPr>
      <w:r>
        <w:rPr>
          <w:b/>
          <w:bCs/>
          <w:color w:val="auto"/>
          <w:szCs w:val="24"/>
        </w:rPr>
        <w:t>1</w:t>
      </w:r>
      <w:r w:rsidR="00CA21B1">
        <w:rPr>
          <w:b/>
          <w:bCs/>
          <w:color w:val="auto"/>
          <w:szCs w:val="24"/>
        </w:rPr>
        <w:t>7</w:t>
      </w:r>
      <w:r w:rsidR="0091559D" w:rsidRPr="0091559D">
        <w:rPr>
          <w:b/>
          <w:bCs/>
          <w:color w:val="auto"/>
          <w:szCs w:val="24"/>
        </w:rPr>
        <w:t>)</w:t>
      </w:r>
      <w:r w:rsidR="0091559D">
        <w:rPr>
          <w:color w:val="auto"/>
          <w:szCs w:val="24"/>
        </w:rPr>
        <w:t xml:space="preserve"> paragrahvi 69</w:t>
      </w:r>
      <w:r w:rsidR="0091559D" w:rsidRPr="0091559D">
        <w:rPr>
          <w:color w:val="auto"/>
          <w:szCs w:val="24"/>
          <w:vertAlign w:val="superscript"/>
        </w:rPr>
        <w:t>6</w:t>
      </w:r>
      <w:r w:rsidR="0091559D">
        <w:rPr>
          <w:color w:val="auto"/>
          <w:szCs w:val="24"/>
        </w:rPr>
        <w:t xml:space="preserve"> lõike 2 punkt 6 tunnistatakse kehtetuks;</w:t>
      </w:r>
    </w:p>
    <w:p w14:paraId="26104D10" w14:textId="77777777" w:rsidR="0023643C" w:rsidRDefault="0023643C" w:rsidP="00A647B2">
      <w:pPr>
        <w:spacing w:after="0"/>
        <w:ind w:left="-5" w:right="51"/>
        <w:rPr>
          <w:color w:val="auto"/>
          <w:szCs w:val="24"/>
        </w:rPr>
      </w:pPr>
    </w:p>
    <w:p w14:paraId="541AF792" w14:textId="0F23FCA9" w:rsidR="0091559D" w:rsidRDefault="00F720FA" w:rsidP="00A647B2">
      <w:pPr>
        <w:spacing w:after="0"/>
        <w:ind w:left="-5" w:right="51"/>
        <w:rPr>
          <w:color w:val="auto"/>
          <w:szCs w:val="24"/>
        </w:rPr>
      </w:pPr>
      <w:r>
        <w:rPr>
          <w:b/>
          <w:bCs/>
          <w:color w:val="auto"/>
          <w:szCs w:val="24"/>
        </w:rPr>
        <w:t>1</w:t>
      </w:r>
      <w:r w:rsidR="00CA21B1">
        <w:rPr>
          <w:b/>
          <w:bCs/>
          <w:color w:val="auto"/>
          <w:szCs w:val="24"/>
        </w:rPr>
        <w:t>8</w:t>
      </w:r>
      <w:r w:rsidR="00B465B8" w:rsidRPr="00B465B8">
        <w:rPr>
          <w:b/>
          <w:bCs/>
          <w:color w:val="auto"/>
          <w:szCs w:val="24"/>
        </w:rPr>
        <w:t>)</w:t>
      </w:r>
      <w:r w:rsidR="00B465B8">
        <w:rPr>
          <w:color w:val="auto"/>
          <w:szCs w:val="24"/>
        </w:rPr>
        <w:t xml:space="preserve"> paragrahvi 69</w:t>
      </w:r>
      <w:r w:rsidR="00B465B8" w:rsidRPr="00B465B8">
        <w:rPr>
          <w:color w:val="auto"/>
          <w:szCs w:val="24"/>
          <w:vertAlign w:val="superscript"/>
        </w:rPr>
        <w:t>6</w:t>
      </w:r>
      <w:r w:rsidR="00B465B8">
        <w:rPr>
          <w:color w:val="auto"/>
          <w:szCs w:val="24"/>
        </w:rPr>
        <w:t xml:space="preserve"> täiendatakse lõikega </w:t>
      </w:r>
      <w:r w:rsidR="00067E9F">
        <w:rPr>
          <w:color w:val="auto"/>
          <w:szCs w:val="24"/>
        </w:rPr>
        <w:t>2</w:t>
      </w:r>
      <w:r w:rsidR="00067E9F">
        <w:rPr>
          <w:color w:val="auto"/>
          <w:szCs w:val="24"/>
          <w:vertAlign w:val="superscript"/>
        </w:rPr>
        <w:t>2</w:t>
      </w:r>
      <w:r w:rsidR="00067E9F">
        <w:rPr>
          <w:color w:val="auto"/>
          <w:szCs w:val="24"/>
        </w:rPr>
        <w:t xml:space="preserve"> </w:t>
      </w:r>
      <w:r w:rsidR="00B465B8">
        <w:rPr>
          <w:color w:val="auto"/>
          <w:szCs w:val="24"/>
        </w:rPr>
        <w:t>järgmises sõnastuses:</w:t>
      </w:r>
    </w:p>
    <w:p w14:paraId="7C778651" w14:textId="718DA0A7" w:rsidR="00B465B8" w:rsidRDefault="00B465B8" w:rsidP="00A647B2">
      <w:pPr>
        <w:spacing w:after="0"/>
        <w:ind w:left="-5" w:right="51"/>
        <w:rPr>
          <w:color w:val="auto"/>
          <w:szCs w:val="24"/>
        </w:rPr>
      </w:pPr>
      <w:r>
        <w:rPr>
          <w:color w:val="auto"/>
          <w:szCs w:val="24"/>
        </w:rPr>
        <w:t>„(2</w:t>
      </w:r>
      <w:r w:rsidR="00515820">
        <w:rPr>
          <w:color w:val="auto"/>
          <w:szCs w:val="24"/>
          <w:vertAlign w:val="superscript"/>
        </w:rPr>
        <w:t>2</w:t>
      </w:r>
      <w:r>
        <w:rPr>
          <w:color w:val="auto"/>
          <w:szCs w:val="24"/>
        </w:rPr>
        <w:t xml:space="preserve">) </w:t>
      </w:r>
      <w:r w:rsidRPr="00B465B8">
        <w:rPr>
          <w:color w:val="auto"/>
          <w:szCs w:val="24"/>
        </w:rPr>
        <w:t>Natura asjakohase hindamise aruan</w:t>
      </w:r>
      <w:r w:rsidR="00310D5D">
        <w:rPr>
          <w:color w:val="auto"/>
          <w:szCs w:val="24"/>
        </w:rPr>
        <w:t>de eelnõu</w:t>
      </w:r>
      <w:r w:rsidRPr="00B465B8">
        <w:rPr>
          <w:color w:val="auto"/>
          <w:szCs w:val="24"/>
        </w:rPr>
        <w:t xml:space="preserve"> avalikustatakse käesoleva seaduse §</w:t>
      </w:r>
      <w:r>
        <w:rPr>
          <w:color w:val="auto"/>
          <w:szCs w:val="24"/>
        </w:rPr>
        <w:t>-s</w:t>
      </w:r>
      <w:r w:rsidRPr="00B465B8">
        <w:rPr>
          <w:color w:val="auto"/>
          <w:szCs w:val="24"/>
        </w:rPr>
        <w:t xml:space="preserve"> 69</w:t>
      </w:r>
      <w:r w:rsidRPr="00B465B8">
        <w:rPr>
          <w:color w:val="auto"/>
          <w:szCs w:val="24"/>
          <w:vertAlign w:val="superscript"/>
        </w:rPr>
        <w:t>8</w:t>
      </w:r>
      <w:r>
        <w:rPr>
          <w:color w:val="auto"/>
          <w:szCs w:val="24"/>
          <w:vertAlign w:val="superscript"/>
        </w:rPr>
        <w:t xml:space="preserve"> </w:t>
      </w:r>
      <w:r w:rsidRPr="00B465B8">
        <w:rPr>
          <w:color w:val="auto"/>
          <w:szCs w:val="24"/>
        </w:rPr>
        <w:t>sätestatud korras. Avaliku väljapaneku tähtaeg on vähemalt 21 päeva.</w:t>
      </w:r>
      <w:r>
        <w:rPr>
          <w:color w:val="auto"/>
          <w:szCs w:val="24"/>
        </w:rPr>
        <w:t>“;</w:t>
      </w:r>
    </w:p>
    <w:p w14:paraId="715689FB" w14:textId="77777777" w:rsidR="00B465B8" w:rsidRDefault="00B465B8" w:rsidP="00A647B2">
      <w:pPr>
        <w:spacing w:after="0"/>
        <w:ind w:left="-5" w:right="51"/>
        <w:rPr>
          <w:color w:val="auto"/>
          <w:szCs w:val="24"/>
        </w:rPr>
      </w:pPr>
    </w:p>
    <w:p w14:paraId="170B7FE7" w14:textId="1429B275" w:rsidR="00B465B8" w:rsidRDefault="00F720FA" w:rsidP="00A647B2">
      <w:pPr>
        <w:spacing w:after="0"/>
        <w:ind w:left="-5" w:right="51"/>
        <w:rPr>
          <w:color w:val="auto"/>
          <w:szCs w:val="24"/>
        </w:rPr>
      </w:pPr>
      <w:r w:rsidRPr="009869D7">
        <w:rPr>
          <w:b/>
          <w:bCs/>
          <w:color w:val="auto"/>
          <w:szCs w:val="24"/>
        </w:rPr>
        <w:t>1</w:t>
      </w:r>
      <w:r w:rsidR="00CA21B1" w:rsidRPr="009869D7">
        <w:rPr>
          <w:b/>
          <w:bCs/>
          <w:color w:val="auto"/>
          <w:szCs w:val="24"/>
        </w:rPr>
        <w:t>9</w:t>
      </w:r>
      <w:r w:rsidR="00B465B8" w:rsidRPr="009869D7">
        <w:rPr>
          <w:b/>
          <w:bCs/>
          <w:color w:val="auto"/>
          <w:szCs w:val="24"/>
        </w:rPr>
        <w:t>)</w:t>
      </w:r>
      <w:r w:rsidR="00B465B8" w:rsidRPr="009869D7">
        <w:rPr>
          <w:color w:val="auto"/>
          <w:szCs w:val="24"/>
        </w:rPr>
        <w:t xml:space="preserve"> paragrahvi 69</w:t>
      </w:r>
      <w:r w:rsidR="00B465B8" w:rsidRPr="009869D7">
        <w:rPr>
          <w:color w:val="auto"/>
          <w:szCs w:val="24"/>
          <w:vertAlign w:val="superscript"/>
        </w:rPr>
        <w:t>6</w:t>
      </w:r>
      <w:r w:rsidR="00B465B8" w:rsidRPr="009869D7">
        <w:rPr>
          <w:color w:val="auto"/>
          <w:szCs w:val="24"/>
        </w:rPr>
        <w:t xml:space="preserve"> lõiked 3 ja 4 muudetakse ja sõnastatakse järgmiselt:</w:t>
      </w:r>
    </w:p>
    <w:p w14:paraId="3575C740" w14:textId="7B47CE9F" w:rsidR="00B465B8" w:rsidRDefault="00B465B8" w:rsidP="00A647B2">
      <w:pPr>
        <w:spacing w:after="0"/>
        <w:ind w:left="-5" w:right="51"/>
        <w:rPr>
          <w:color w:val="auto"/>
          <w:szCs w:val="24"/>
        </w:rPr>
      </w:pPr>
      <w:r>
        <w:rPr>
          <w:color w:val="auto"/>
          <w:szCs w:val="24"/>
        </w:rPr>
        <w:t xml:space="preserve">„(3) </w:t>
      </w:r>
      <w:r w:rsidRPr="00B465B8">
        <w:rPr>
          <w:color w:val="auto"/>
          <w:szCs w:val="24"/>
        </w:rPr>
        <w:t xml:space="preserve">Otsustaja edastab avalikustamisel laekunud ettepanekute alusel täiendatud Natura asjakohase hindamise aruande </w:t>
      </w:r>
      <w:r w:rsidR="00310D5D">
        <w:rPr>
          <w:color w:val="auto"/>
          <w:szCs w:val="24"/>
        </w:rPr>
        <w:t xml:space="preserve">eelnõu </w:t>
      </w:r>
      <w:r w:rsidRPr="00B465B8">
        <w:rPr>
          <w:color w:val="auto"/>
          <w:szCs w:val="24"/>
        </w:rPr>
        <w:t>Keskkonnaametile kooskõlastamiseks.</w:t>
      </w:r>
    </w:p>
    <w:p w14:paraId="54AB7EA4" w14:textId="77777777" w:rsidR="00B465B8" w:rsidRDefault="00B465B8" w:rsidP="00A647B2">
      <w:pPr>
        <w:spacing w:after="0"/>
        <w:ind w:left="-5" w:right="51"/>
        <w:rPr>
          <w:color w:val="auto"/>
          <w:szCs w:val="24"/>
        </w:rPr>
      </w:pPr>
    </w:p>
    <w:p w14:paraId="20610C98" w14:textId="083A91AC" w:rsidR="00B465B8" w:rsidRDefault="00B465B8" w:rsidP="00A647B2">
      <w:pPr>
        <w:spacing w:after="0"/>
        <w:ind w:left="-5" w:right="51"/>
        <w:rPr>
          <w:color w:val="auto"/>
          <w:szCs w:val="24"/>
        </w:rPr>
      </w:pPr>
      <w:r>
        <w:rPr>
          <w:color w:val="auto"/>
          <w:szCs w:val="24"/>
        </w:rPr>
        <w:t xml:space="preserve">(4) </w:t>
      </w:r>
      <w:r w:rsidRPr="00B465B8">
        <w:rPr>
          <w:color w:val="auto"/>
          <w:szCs w:val="24"/>
        </w:rPr>
        <w:t>Keskkonnaamet kooskõlastab Natura asjakohase hindamise</w:t>
      </w:r>
      <w:r w:rsidR="00310D5D">
        <w:rPr>
          <w:color w:val="auto"/>
          <w:szCs w:val="24"/>
        </w:rPr>
        <w:t xml:space="preserve"> </w:t>
      </w:r>
      <w:r w:rsidRPr="00B465B8">
        <w:rPr>
          <w:color w:val="auto"/>
          <w:szCs w:val="24"/>
        </w:rPr>
        <w:t xml:space="preserve">aruande </w:t>
      </w:r>
      <w:r w:rsidR="00310D5D">
        <w:rPr>
          <w:color w:val="auto"/>
          <w:szCs w:val="24"/>
        </w:rPr>
        <w:t xml:space="preserve">eelnõu </w:t>
      </w:r>
      <w:r w:rsidRPr="00B465B8">
        <w:rPr>
          <w:color w:val="auto"/>
          <w:szCs w:val="24"/>
        </w:rPr>
        <w:t>või jätab selle kooskõlastamata 30 päeva jooksul aruande saamisest arvates.</w:t>
      </w:r>
      <w:r>
        <w:rPr>
          <w:color w:val="auto"/>
          <w:szCs w:val="24"/>
        </w:rPr>
        <w:t>“;</w:t>
      </w:r>
    </w:p>
    <w:p w14:paraId="625627D1" w14:textId="77777777" w:rsidR="00B465B8" w:rsidRDefault="00B465B8" w:rsidP="00A647B2">
      <w:pPr>
        <w:spacing w:after="0"/>
        <w:ind w:left="-5" w:right="51"/>
        <w:rPr>
          <w:color w:val="auto"/>
          <w:szCs w:val="24"/>
        </w:rPr>
      </w:pPr>
    </w:p>
    <w:p w14:paraId="76403E3F" w14:textId="586F4742" w:rsidR="00B465B8" w:rsidRDefault="00CA21B1" w:rsidP="00A647B2">
      <w:pPr>
        <w:spacing w:after="0"/>
        <w:ind w:left="-5" w:right="51"/>
        <w:rPr>
          <w:color w:val="auto"/>
          <w:szCs w:val="24"/>
        </w:rPr>
      </w:pPr>
      <w:r>
        <w:rPr>
          <w:b/>
          <w:bCs/>
          <w:color w:val="auto"/>
          <w:szCs w:val="24"/>
        </w:rPr>
        <w:t>20</w:t>
      </w:r>
      <w:r w:rsidR="00B465B8" w:rsidRPr="00EF35B4">
        <w:rPr>
          <w:b/>
          <w:bCs/>
          <w:color w:val="auto"/>
          <w:szCs w:val="24"/>
        </w:rPr>
        <w:t>)</w:t>
      </w:r>
      <w:r w:rsidR="00B465B8">
        <w:rPr>
          <w:color w:val="auto"/>
          <w:szCs w:val="24"/>
        </w:rPr>
        <w:t xml:space="preserve"> </w:t>
      </w:r>
      <w:r w:rsidR="00EF35B4">
        <w:rPr>
          <w:color w:val="auto"/>
          <w:szCs w:val="24"/>
        </w:rPr>
        <w:t>paragrahvi 69</w:t>
      </w:r>
      <w:r w:rsidR="00EF35B4" w:rsidRPr="00EF35B4">
        <w:rPr>
          <w:color w:val="auto"/>
          <w:szCs w:val="24"/>
          <w:vertAlign w:val="superscript"/>
        </w:rPr>
        <w:t>6</w:t>
      </w:r>
      <w:r w:rsidR="00EF35B4">
        <w:rPr>
          <w:color w:val="auto"/>
          <w:szCs w:val="24"/>
        </w:rPr>
        <w:t xml:space="preserve"> lõikes 7 asendatakse tekstiosa „</w:t>
      </w:r>
      <w:ins w:id="126" w:author="Kärt Voor" w:date="2024-01-28T20:29:00Z">
        <w:r w:rsidR="009869D7">
          <w:rPr>
            <w:color w:val="auto"/>
            <w:szCs w:val="24"/>
          </w:rPr>
          <w:t xml:space="preserve">arvates või </w:t>
        </w:r>
      </w:ins>
      <w:r w:rsidR="00EF35B4" w:rsidRPr="00EF35B4">
        <w:rPr>
          <w:color w:val="auto"/>
          <w:szCs w:val="24"/>
        </w:rPr>
        <w:t>lõike 6 alusel määratud tähtaja jooksul</w:t>
      </w:r>
      <w:r w:rsidR="00EF35B4">
        <w:rPr>
          <w:color w:val="auto"/>
          <w:szCs w:val="24"/>
        </w:rPr>
        <w:t>“ tekstiosaga „</w:t>
      </w:r>
      <w:ins w:id="127" w:author="Kärt Voor" w:date="2024-01-28T20:29:00Z">
        <w:r w:rsidR="009869D7">
          <w:rPr>
            <w:color w:val="auto"/>
            <w:szCs w:val="24"/>
          </w:rPr>
          <w:t xml:space="preserve">või </w:t>
        </w:r>
      </w:ins>
      <w:r w:rsidR="00EF35B4">
        <w:rPr>
          <w:color w:val="auto"/>
          <w:szCs w:val="24"/>
        </w:rPr>
        <w:t xml:space="preserve">lõikes 6 sätestatud </w:t>
      </w:r>
      <w:r w:rsidR="00EF35B4" w:rsidRPr="00EF35B4">
        <w:rPr>
          <w:color w:val="auto"/>
          <w:szCs w:val="24"/>
        </w:rPr>
        <w:t>juhul täiendatud aruande saamisest</w:t>
      </w:r>
      <w:ins w:id="128" w:author="Kärt Voor" w:date="2024-01-28T20:29:00Z">
        <w:r w:rsidR="009869D7">
          <w:rPr>
            <w:color w:val="auto"/>
            <w:szCs w:val="24"/>
          </w:rPr>
          <w:t xml:space="preserve"> </w:t>
        </w:r>
        <w:commentRangeStart w:id="129"/>
        <w:r w:rsidR="009869D7">
          <w:rPr>
            <w:color w:val="auto"/>
            <w:szCs w:val="24"/>
          </w:rPr>
          <w:t>arvates</w:t>
        </w:r>
      </w:ins>
      <w:commentRangeEnd w:id="129"/>
      <w:ins w:id="130" w:author="Kärt Voor" w:date="2024-01-28T20:30:00Z">
        <w:r w:rsidR="009869D7">
          <w:rPr>
            <w:rStyle w:val="Kommentaariviide"/>
          </w:rPr>
          <w:commentReference w:id="129"/>
        </w:r>
      </w:ins>
      <w:r w:rsidR="00EF35B4">
        <w:rPr>
          <w:color w:val="auto"/>
          <w:szCs w:val="24"/>
        </w:rPr>
        <w:t>“;</w:t>
      </w:r>
    </w:p>
    <w:p w14:paraId="369CB59A" w14:textId="77777777" w:rsidR="00EF35B4" w:rsidRDefault="00EF35B4" w:rsidP="00A647B2">
      <w:pPr>
        <w:spacing w:after="0"/>
        <w:ind w:left="-5" w:right="51"/>
        <w:rPr>
          <w:color w:val="auto"/>
          <w:szCs w:val="24"/>
        </w:rPr>
      </w:pPr>
    </w:p>
    <w:p w14:paraId="691FB18D" w14:textId="0EC2D59B" w:rsidR="00EF35B4" w:rsidRPr="00AB2CDC" w:rsidRDefault="00F720FA" w:rsidP="00A647B2">
      <w:pPr>
        <w:spacing w:after="0"/>
        <w:ind w:left="-5" w:right="51"/>
        <w:rPr>
          <w:color w:val="auto"/>
          <w:szCs w:val="24"/>
        </w:rPr>
      </w:pPr>
      <w:r>
        <w:rPr>
          <w:b/>
          <w:bCs/>
          <w:color w:val="auto"/>
          <w:szCs w:val="24"/>
        </w:rPr>
        <w:t>2</w:t>
      </w:r>
      <w:r w:rsidR="00CA21B1">
        <w:rPr>
          <w:b/>
          <w:bCs/>
          <w:color w:val="auto"/>
          <w:szCs w:val="24"/>
        </w:rPr>
        <w:t>1</w:t>
      </w:r>
      <w:r w:rsidR="00AB2CDC" w:rsidRPr="00AB2CDC">
        <w:rPr>
          <w:b/>
          <w:bCs/>
          <w:color w:val="auto"/>
          <w:szCs w:val="24"/>
        </w:rPr>
        <w:t>)</w:t>
      </w:r>
      <w:r w:rsidR="00AB2CDC">
        <w:rPr>
          <w:color w:val="auto"/>
          <w:szCs w:val="24"/>
        </w:rPr>
        <w:t xml:space="preserve"> paragrahvi 69</w:t>
      </w:r>
      <w:r w:rsidR="00AB2CDC" w:rsidRPr="00AB2CDC">
        <w:rPr>
          <w:color w:val="auto"/>
          <w:szCs w:val="24"/>
          <w:vertAlign w:val="superscript"/>
        </w:rPr>
        <w:t>7</w:t>
      </w:r>
      <w:r w:rsidR="00AB2CDC">
        <w:rPr>
          <w:color w:val="auto"/>
          <w:szCs w:val="24"/>
        </w:rPr>
        <w:t xml:space="preserve"> lõiget 1 täiendatakse pärast sõna „otsustaja“ sõnadega „</w:t>
      </w:r>
      <w:commentRangeStart w:id="131"/>
      <w:r w:rsidR="00AB2CDC" w:rsidRPr="00AB2CDC">
        <w:rPr>
          <w:color w:val="auto"/>
          <w:szCs w:val="24"/>
        </w:rPr>
        <w:t>taotleja ettepaneku alusel</w:t>
      </w:r>
      <w:commentRangeEnd w:id="131"/>
      <w:r w:rsidR="00195449">
        <w:rPr>
          <w:rStyle w:val="Kommentaariviide"/>
        </w:rPr>
        <w:commentReference w:id="131"/>
      </w:r>
      <w:r w:rsidR="00AB2CDC" w:rsidRPr="00AB2CDC">
        <w:rPr>
          <w:color w:val="auto"/>
          <w:szCs w:val="24"/>
        </w:rPr>
        <w:t xml:space="preserve"> ja“;</w:t>
      </w:r>
    </w:p>
    <w:p w14:paraId="47DBDF91" w14:textId="77777777" w:rsidR="0091559D" w:rsidRPr="0091559D" w:rsidRDefault="0091559D" w:rsidP="00A647B2">
      <w:pPr>
        <w:spacing w:after="0"/>
        <w:ind w:left="-5" w:right="51"/>
        <w:rPr>
          <w:color w:val="auto"/>
          <w:szCs w:val="24"/>
        </w:rPr>
      </w:pPr>
    </w:p>
    <w:p w14:paraId="397A4E4A" w14:textId="277D713A" w:rsidR="0091559D" w:rsidRDefault="00AB2CDC" w:rsidP="00A647B2">
      <w:pPr>
        <w:spacing w:after="0"/>
        <w:ind w:left="-5" w:right="51"/>
        <w:rPr>
          <w:color w:val="auto"/>
          <w:szCs w:val="24"/>
        </w:rPr>
      </w:pPr>
      <w:r w:rsidRPr="00AB2CDC">
        <w:rPr>
          <w:b/>
          <w:bCs/>
          <w:color w:val="auto"/>
          <w:szCs w:val="24"/>
        </w:rPr>
        <w:t>2</w:t>
      </w:r>
      <w:r w:rsidR="00CA21B1">
        <w:rPr>
          <w:b/>
          <w:bCs/>
          <w:color w:val="auto"/>
          <w:szCs w:val="24"/>
        </w:rPr>
        <w:t>2</w:t>
      </w:r>
      <w:r w:rsidRPr="00AB2CDC">
        <w:rPr>
          <w:b/>
          <w:bCs/>
          <w:color w:val="auto"/>
          <w:szCs w:val="24"/>
        </w:rPr>
        <w:t>)</w:t>
      </w:r>
      <w:r>
        <w:rPr>
          <w:color w:val="auto"/>
          <w:szCs w:val="24"/>
        </w:rPr>
        <w:t xml:space="preserve"> paragrahvi 69</w:t>
      </w:r>
      <w:r w:rsidRPr="00AB2CDC">
        <w:rPr>
          <w:color w:val="auto"/>
          <w:szCs w:val="24"/>
          <w:vertAlign w:val="superscript"/>
        </w:rPr>
        <w:t>7</w:t>
      </w:r>
      <w:r>
        <w:rPr>
          <w:color w:val="auto"/>
          <w:szCs w:val="24"/>
        </w:rPr>
        <w:t xml:space="preserve"> täiendatakse lõikega 2</w:t>
      </w:r>
      <w:r w:rsidRPr="00AB2CDC">
        <w:rPr>
          <w:color w:val="auto"/>
          <w:szCs w:val="24"/>
          <w:vertAlign w:val="superscript"/>
        </w:rPr>
        <w:t>1</w:t>
      </w:r>
      <w:r>
        <w:rPr>
          <w:color w:val="auto"/>
          <w:szCs w:val="24"/>
        </w:rPr>
        <w:t xml:space="preserve"> järgmises sõnastuses:</w:t>
      </w:r>
    </w:p>
    <w:p w14:paraId="3AB4BC42" w14:textId="15CB3A90" w:rsidR="00AB2CDC" w:rsidRDefault="00AB2CDC" w:rsidP="10B0E90C">
      <w:pPr>
        <w:spacing w:after="0"/>
        <w:ind w:left="-5" w:right="51"/>
        <w:rPr>
          <w:color w:val="auto"/>
        </w:rPr>
      </w:pPr>
      <w:r w:rsidRPr="10B0E90C">
        <w:rPr>
          <w:color w:val="auto"/>
        </w:rPr>
        <w:t>„(2</w:t>
      </w:r>
      <w:r w:rsidRPr="10B0E90C">
        <w:rPr>
          <w:color w:val="auto"/>
          <w:vertAlign w:val="superscript"/>
        </w:rPr>
        <w:t>1</w:t>
      </w:r>
      <w:r w:rsidRPr="10B0E90C">
        <w:rPr>
          <w:color w:val="auto"/>
        </w:rPr>
        <w:t>) Natura erandi menetluse algatamise</w:t>
      </w:r>
      <w:del w:id="132" w:author="Kärt Voor" w:date="2024-01-28T20:40:00Z">
        <w:r w:rsidRPr="10B0E90C" w:rsidDel="00195449">
          <w:rPr>
            <w:color w:val="auto"/>
          </w:rPr>
          <w:delText>l</w:delText>
        </w:r>
      </w:del>
      <w:r w:rsidRPr="10B0E90C">
        <w:rPr>
          <w:color w:val="auto"/>
        </w:rPr>
        <w:t xml:space="preserve"> otsuse eelnõu avalikustatakse käesoleva seaduse §</w:t>
      </w:r>
      <w:r w:rsidR="70E041A6" w:rsidRPr="10B0E90C">
        <w:rPr>
          <w:color w:val="auto"/>
        </w:rPr>
        <w:t>-</w:t>
      </w:r>
      <w:r w:rsidR="00311735" w:rsidRPr="10B0E90C">
        <w:rPr>
          <w:color w:val="auto"/>
        </w:rPr>
        <w:t>s </w:t>
      </w:r>
      <w:r w:rsidRPr="10B0E90C">
        <w:rPr>
          <w:color w:val="auto"/>
        </w:rPr>
        <w:t>69</w:t>
      </w:r>
      <w:r w:rsidRPr="10B0E90C">
        <w:rPr>
          <w:color w:val="auto"/>
          <w:vertAlign w:val="superscript"/>
        </w:rPr>
        <w:t>8</w:t>
      </w:r>
      <w:r w:rsidR="00311735" w:rsidRPr="10B0E90C">
        <w:rPr>
          <w:color w:val="auto"/>
          <w:vertAlign w:val="superscript"/>
        </w:rPr>
        <w:t xml:space="preserve"> </w:t>
      </w:r>
      <w:r w:rsidR="00311735" w:rsidRPr="10B0E90C">
        <w:rPr>
          <w:color w:val="auto"/>
        </w:rPr>
        <w:t>sätestatud korras</w:t>
      </w:r>
      <w:r w:rsidRPr="10B0E90C">
        <w:rPr>
          <w:color w:val="auto"/>
        </w:rPr>
        <w:t>. Avaliku väljapaneku tähtaeg on vähemalt 14 päeva.</w:t>
      </w:r>
      <w:r w:rsidR="00311735" w:rsidRPr="10B0E90C">
        <w:rPr>
          <w:color w:val="auto"/>
        </w:rPr>
        <w:t>“;</w:t>
      </w:r>
    </w:p>
    <w:p w14:paraId="1B3F2030" w14:textId="77777777" w:rsidR="00311735" w:rsidRDefault="00311735" w:rsidP="00A647B2">
      <w:pPr>
        <w:spacing w:after="0"/>
        <w:ind w:left="-5" w:right="51"/>
        <w:rPr>
          <w:color w:val="auto"/>
          <w:szCs w:val="24"/>
        </w:rPr>
      </w:pPr>
    </w:p>
    <w:p w14:paraId="44AB5418" w14:textId="0C8FCF30" w:rsidR="00311735" w:rsidRDefault="00311735" w:rsidP="00A647B2">
      <w:pPr>
        <w:spacing w:after="0"/>
        <w:ind w:left="-5" w:right="51"/>
        <w:rPr>
          <w:color w:val="auto"/>
          <w:szCs w:val="24"/>
        </w:rPr>
      </w:pPr>
      <w:r w:rsidRPr="00311735">
        <w:rPr>
          <w:b/>
          <w:bCs/>
          <w:color w:val="auto"/>
          <w:szCs w:val="24"/>
        </w:rPr>
        <w:t>2</w:t>
      </w:r>
      <w:r w:rsidR="00CA21B1">
        <w:rPr>
          <w:b/>
          <w:bCs/>
          <w:color w:val="auto"/>
          <w:szCs w:val="24"/>
        </w:rPr>
        <w:t>3</w:t>
      </w:r>
      <w:r w:rsidRPr="00311735">
        <w:rPr>
          <w:b/>
          <w:bCs/>
          <w:color w:val="auto"/>
          <w:szCs w:val="24"/>
        </w:rPr>
        <w:t>)</w:t>
      </w:r>
      <w:r>
        <w:rPr>
          <w:color w:val="auto"/>
          <w:szCs w:val="24"/>
        </w:rPr>
        <w:t xml:space="preserve"> paragrahvi 69</w:t>
      </w:r>
      <w:r w:rsidRPr="00311735">
        <w:rPr>
          <w:color w:val="auto"/>
          <w:szCs w:val="24"/>
          <w:vertAlign w:val="superscript"/>
        </w:rPr>
        <w:t>7</w:t>
      </w:r>
      <w:r>
        <w:rPr>
          <w:color w:val="auto"/>
          <w:szCs w:val="24"/>
        </w:rPr>
        <w:t xml:space="preserve"> lõige 3 muudetakse ja sõnastatakse järgmiselt:</w:t>
      </w:r>
    </w:p>
    <w:p w14:paraId="7A58900C" w14:textId="6149EBA8" w:rsidR="00311735" w:rsidRDefault="00311735" w:rsidP="00A647B2">
      <w:pPr>
        <w:spacing w:after="0"/>
        <w:ind w:left="-5" w:right="51"/>
        <w:rPr>
          <w:color w:val="auto"/>
          <w:szCs w:val="24"/>
        </w:rPr>
      </w:pPr>
      <w:r>
        <w:rPr>
          <w:color w:val="auto"/>
          <w:szCs w:val="24"/>
        </w:rPr>
        <w:t xml:space="preserve">„(3) </w:t>
      </w:r>
      <w:r w:rsidRPr="00311735">
        <w:rPr>
          <w:color w:val="auto"/>
          <w:szCs w:val="24"/>
        </w:rPr>
        <w:t xml:space="preserve">Otsustaja küsib enne käesoleva paragrahvi </w:t>
      </w:r>
      <w:commentRangeStart w:id="133"/>
      <w:r w:rsidRPr="00311735">
        <w:rPr>
          <w:color w:val="auto"/>
          <w:szCs w:val="24"/>
        </w:rPr>
        <w:t xml:space="preserve">lõigete 1 </w:t>
      </w:r>
      <w:commentRangeEnd w:id="133"/>
      <w:r w:rsidR="00767752">
        <w:rPr>
          <w:rStyle w:val="Kommentaariviide"/>
        </w:rPr>
        <w:commentReference w:id="133"/>
      </w:r>
      <w:r w:rsidRPr="00311735">
        <w:rPr>
          <w:color w:val="auto"/>
          <w:szCs w:val="24"/>
        </w:rPr>
        <w:t xml:space="preserve">ja 2 kohase otsuse tegemist </w:t>
      </w:r>
      <w:r>
        <w:rPr>
          <w:color w:val="auto"/>
          <w:szCs w:val="24"/>
        </w:rPr>
        <w:t>arvamuse</w:t>
      </w:r>
      <w:r w:rsidRPr="00311735">
        <w:rPr>
          <w:color w:val="auto"/>
          <w:szCs w:val="24"/>
        </w:rPr>
        <w:t xml:space="preserve"> asjaomastelt asutustelt, kes esitavad selle käesoleva paragrahvi lõikes 2</w:t>
      </w:r>
      <w:r w:rsidRPr="00311735">
        <w:rPr>
          <w:color w:val="auto"/>
          <w:szCs w:val="24"/>
          <w:vertAlign w:val="superscript"/>
        </w:rPr>
        <w:t>1</w:t>
      </w:r>
      <w:r w:rsidRPr="00311735">
        <w:rPr>
          <w:color w:val="auto"/>
          <w:szCs w:val="24"/>
        </w:rPr>
        <w:t xml:space="preserve"> </w:t>
      </w:r>
      <w:r>
        <w:rPr>
          <w:color w:val="auto"/>
          <w:szCs w:val="24"/>
        </w:rPr>
        <w:t>nimetatud</w:t>
      </w:r>
      <w:r w:rsidRPr="00311735">
        <w:rPr>
          <w:color w:val="auto"/>
          <w:szCs w:val="24"/>
        </w:rPr>
        <w:t xml:space="preserve"> avaliku väljapaneku </w:t>
      </w:r>
      <w:ins w:id="134" w:author="Kärt Voor" w:date="2024-01-28T20:45:00Z">
        <w:r w:rsidR="00767752">
          <w:rPr>
            <w:color w:val="auto"/>
            <w:szCs w:val="24"/>
          </w:rPr>
          <w:t xml:space="preserve">tähtaja </w:t>
        </w:r>
      </w:ins>
      <w:r w:rsidRPr="00311735">
        <w:rPr>
          <w:color w:val="auto"/>
          <w:szCs w:val="24"/>
        </w:rPr>
        <w:t>jooksul.</w:t>
      </w:r>
      <w:r>
        <w:rPr>
          <w:color w:val="auto"/>
          <w:szCs w:val="24"/>
        </w:rPr>
        <w:t>“;</w:t>
      </w:r>
    </w:p>
    <w:p w14:paraId="3B39B6BE" w14:textId="77777777" w:rsidR="00311735" w:rsidRDefault="00311735" w:rsidP="00A647B2">
      <w:pPr>
        <w:spacing w:after="0"/>
        <w:ind w:left="-5" w:right="51"/>
        <w:rPr>
          <w:color w:val="auto"/>
          <w:szCs w:val="24"/>
        </w:rPr>
      </w:pPr>
    </w:p>
    <w:p w14:paraId="00C882F0" w14:textId="6142E38E" w:rsidR="00311735" w:rsidRDefault="00311735" w:rsidP="00A647B2">
      <w:pPr>
        <w:spacing w:after="0"/>
        <w:ind w:left="-5" w:right="51"/>
        <w:rPr>
          <w:color w:val="auto"/>
          <w:szCs w:val="24"/>
        </w:rPr>
      </w:pPr>
      <w:r w:rsidRPr="00070298">
        <w:rPr>
          <w:b/>
          <w:bCs/>
          <w:color w:val="auto"/>
          <w:szCs w:val="24"/>
        </w:rPr>
        <w:t>2</w:t>
      </w:r>
      <w:r w:rsidR="00CA21B1">
        <w:rPr>
          <w:b/>
          <w:bCs/>
          <w:color w:val="auto"/>
          <w:szCs w:val="24"/>
        </w:rPr>
        <w:t>4</w:t>
      </w:r>
      <w:r w:rsidRPr="00070298">
        <w:rPr>
          <w:b/>
          <w:bCs/>
          <w:color w:val="auto"/>
          <w:szCs w:val="24"/>
        </w:rPr>
        <w:t>)</w:t>
      </w:r>
      <w:r>
        <w:rPr>
          <w:color w:val="auto"/>
          <w:szCs w:val="24"/>
        </w:rPr>
        <w:t xml:space="preserve"> paragrahvi 69</w:t>
      </w:r>
      <w:r w:rsidRPr="00070298">
        <w:rPr>
          <w:color w:val="auto"/>
          <w:szCs w:val="24"/>
          <w:vertAlign w:val="superscript"/>
        </w:rPr>
        <w:t>7</w:t>
      </w:r>
      <w:r>
        <w:rPr>
          <w:color w:val="auto"/>
          <w:szCs w:val="24"/>
        </w:rPr>
        <w:t xml:space="preserve"> lõike 4 punkt</w:t>
      </w:r>
      <w:r w:rsidR="00070298">
        <w:rPr>
          <w:color w:val="auto"/>
          <w:szCs w:val="24"/>
        </w:rPr>
        <w:t xml:space="preserve"> 5 muudetakse ja sõnastatakse järgmiselt:</w:t>
      </w:r>
    </w:p>
    <w:p w14:paraId="1743C0BB" w14:textId="310536E9" w:rsidR="00070298" w:rsidRDefault="00070298" w:rsidP="00A647B2">
      <w:pPr>
        <w:spacing w:after="0"/>
        <w:ind w:left="-5" w:right="51"/>
        <w:rPr>
          <w:color w:val="auto"/>
          <w:szCs w:val="24"/>
        </w:rPr>
      </w:pPr>
      <w:r>
        <w:rPr>
          <w:color w:val="auto"/>
          <w:szCs w:val="24"/>
        </w:rPr>
        <w:t xml:space="preserve">„5) </w:t>
      </w:r>
      <w:r w:rsidRPr="00070298">
        <w:rPr>
          <w:color w:val="auto"/>
          <w:szCs w:val="24"/>
        </w:rPr>
        <w:t xml:space="preserve">hüvitusmeetmete </w:t>
      </w:r>
      <w:r w:rsidRPr="0029633A">
        <w:rPr>
          <w:color w:val="auto"/>
          <w:szCs w:val="24"/>
        </w:rPr>
        <w:t>kirjeldus,</w:t>
      </w:r>
      <w:r w:rsidRPr="00070298">
        <w:rPr>
          <w:color w:val="auto"/>
          <w:szCs w:val="24"/>
        </w:rPr>
        <w:t xml:space="preserve"> hinnang nende rakendamise tõhususele ja vajadusel </w:t>
      </w:r>
      <w:proofErr w:type="spellStart"/>
      <w:r w:rsidRPr="00070298">
        <w:rPr>
          <w:color w:val="auto"/>
          <w:szCs w:val="24"/>
        </w:rPr>
        <w:t>järelseire</w:t>
      </w:r>
      <w:proofErr w:type="spellEnd"/>
      <w:r w:rsidRPr="00070298">
        <w:rPr>
          <w:color w:val="auto"/>
          <w:szCs w:val="24"/>
        </w:rPr>
        <w:t>. tingimused.</w:t>
      </w:r>
      <w:r>
        <w:rPr>
          <w:color w:val="auto"/>
          <w:szCs w:val="24"/>
        </w:rPr>
        <w:t>“;</w:t>
      </w:r>
    </w:p>
    <w:p w14:paraId="3078F863" w14:textId="77777777" w:rsidR="00070298" w:rsidRDefault="00070298" w:rsidP="00A647B2">
      <w:pPr>
        <w:spacing w:after="0"/>
        <w:ind w:left="-5" w:right="51"/>
        <w:rPr>
          <w:color w:val="auto"/>
          <w:szCs w:val="24"/>
        </w:rPr>
      </w:pPr>
    </w:p>
    <w:p w14:paraId="743EB2EA" w14:textId="252DCC22" w:rsidR="00070298" w:rsidRDefault="00070298" w:rsidP="00A647B2">
      <w:pPr>
        <w:spacing w:after="0"/>
        <w:ind w:left="-5" w:right="51"/>
        <w:rPr>
          <w:color w:val="auto"/>
          <w:szCs w:val="24"/>
        </w:rPr>
      </w:pPr>
      <w:r w:rsidRPr="005306A8">
        <w:rPr>
          <w:b/>
          <w:bCs/>
          <w:color w:val="auto"/>
          <w:szCs w:val="24"/>
        </w:rPr>
        <w:t>2</w:t>
      </w:r>
      <w:r w:rsidR="00CA21B1" w:rsidRPr="005306A8">
        <w:rPr>
          <w:b/>
          <w:bCs/>
          <w:color w:val="auto"/>
          <w:szCs w:val="24"/>
        </w:rPr>
        <w:t>5</w:t>
      </w:r>
      <w:r w:rsidRPr="005306A8">
        <w:rPr>
          <w:b/>
          <w:bCs/>
          <w:color w:val="auto"/>
          <w:szCs w:val="24"/>
        </w:rPr>
        <w:t>)</w:t>
      </w:r>
      <w:r w:rsidRPr="005306A8">
        <w:rPr>
          <w:color w:val="auto"/>
          <w:szCs w:val="24"/>
        </w:rPr>
        <w:t xml:space="preserve"> paragrahvi 69</w:t>
      </w:r>
      <w:r w:rsidRPr="005306A8">
        <w:rPr>
          <w:color w:val="auto"/>
          <w:szCs w:val="24"/>
          <w:vertAlign w:val="superscript"/>
        </w:rPr>
        <w:t>7</w:t>
      </w:r>
      <w:r w:rsidRPr="005306A8">
        <w:rPr>
          <w:color w:val="auto"/>
          <w:szCs w:val="24"/>
        </w:rPr>
        <w:t xml:space="preserve"> täiendatakse lõigetega 5</w:t>
      </w:r>
      <w:r w:rsidRPr="005306A8">
        <w:rPr>
          <w:color w:val="auto"/>
          <w:szCs w:val="24"/>
          <w:vertAlign w:val="superscript"/>
        </w:rPr>
        <w:t>1</w:t>
      </w:r>
      <w:r w:rsidRPr="005306A8">
        <w:rPr>
          <w:color w:val="auto"/>
          <w:szCs w:val="24"/>
        </w:rPr>
        <w:t xml:space="preserve"> ja 5</w:t>
      </w:r>
      <w:r w:rsidRPr="005306A8">
        <w:rPr>
          <w:color w:val="auto"/>
          <w:szCs w:val="24"/>
          <w:vertAlign w:val="superscript"/>
        </w:rPr>
        <w:t>2</w:t>
      </w:r>
      <w:r w:rsidRPr="005306A8">
        <w:rPr>
          <w:color w:val="auto"/>
          <w:szCs w:val="24"/>
        </w:rPr>
        <w:t xml:space="preserve"> järgmises sõnastuses:</w:t>
      </w:r>
    </w:p>
    <w:p w14:paraId="1C799FE6" w14:textId="69F4A23F" w:rsidR="00A647B2" w:rsidRPr="008F093F" w:rsidRDefault="00070298" w:rsidP="00A647B2">
      <w:pPr>
        <w:spacing w:after="0"/>
        <w:ind w:left="-5" w:right="51"/>
        <w:rPr>
          <w:color w:val="auto"/>
          <w:szCs w:val="24"/>
        </w:rPr>
      </w:pPr>
      <w:r>
        <w:rPr>
          <w:color w:val="auto"/>
          <w:szCs w:val="24"/>
        </w:rPr>
        <w:t>„(5</w:t>
      </w:r>
      <w:r w:rsidRPr="00070298">
        <w:rPr>
          <w:color w:val="auto"/>
          <w:szCs w:val="24"/>
          <w:vertAlign w:val="superscript"/>
        </w:rPr>
        <w:t>1</w:t>
      </w:r>
      <w:r>
        <w:rPr>
          <w:color w:val="auto"/>
          <w:szCs w:val="24"/>
        </w:rPr>
        <w:t xml:space="preserve">) </w:t>
      </w:r>
      <w:r w:rsidR="008F093F" w:rsidRPr="008F093F">
        <w:rPr>
          <w:color w:val="auto"/>
          <w:szCs w:val="24"/>
        </w:rPr>
        <w:t xml:space="preserve">Natura </w:t>
      </w:r>
      <w:r w:rsidR="008F093F">
        <w:rPr>
          <w:color w:val="auto"/>
          <w:szCs w:val="24"/>
        </w:rPr>
        <w:t>erandi tegemise</w:t>
      </w:r>
      <w:r w:rsidR="008F093F" w:rsidRPr="008F093F">
        <w:rPr>
          <w:color w:val="auto"/>
          <w:szCs w:val="24"/>
        </w:rPr>
        <w:t xml:space="preserve"> aruan</w:t>
      </w:r>
      <w:r w:rsidR="00310D5D">
        <w:rPr>
          <w:color w:val="auto"/>
          <w:szCs w:val="24"/>
        </w:rPr>
        <w:t>de eelnõu</w:t>
      </w:r>
      <w:r w:rsidR="008F093F" w:rsidRPr="008F093F">
        <w:rPr>
          <w:color w:val="auto"/>
          <w:szCs w:val="24"/>
        </w:rPr>
        <w:t xml:space="preserve"> avalikustatakse käesoleva seaduse §-s </w:t>
      </w:r>
      <w:r w:rsidR="008F093F" w:rsidRPr="007A1D87">
        <w:rPr>
          <w:color w:val="auto"/>
          <w:szCs w:val="24"/>
        </w:rPr>
        <w:t>69</w:t>
      </w:r>
      <w:r w:rsidR="008F093F" w:rsidRPr="007A1D87">
        <w:rPr>
          <w:color w:val="auto"/>
          <w:szCs w:val="24"/>
          <w:vertAlign w:val="superscript"/>
        </w:rPr>
        <w:t xml:space="preserve">8 </w:t>
      </w:r>
      <w:r w:rsidR="008F093F" w:rsidRPr="007A1D87">
        <w:rPr>
          <w:color w:val="auto"/>
          <w:szCs w:val="24"/>
        </w:rPr>
        <w:t xml:space="preserve">sätestatud </w:t>
      </w:r>
      <w:r w:rsidR="008F093F" w:rsidRPr="00A1688E">
        <w:rPr>
          <w:color w:val="auto"/>
          <w:szCs w:val="24"/>
        </w:rPr>
        <w:t>korras</w:t>
      </w:r>
      <w:r w:rsidR="008F093F" w:rsidRPr="008F093F">
        <w:rPr>
          <w:color w:val="auto"/>
          <w:szCs w:val="24"/>
        </w:rPr>
        <w:t>. Avaliku väljapaneku tähtaeg on vähemalt 21 päeva.</w:t>
      </w:r>
      <w:r w:rsidR="008F093F">
        <w:rPr>
          <w:color w:val="auto"/>
          <w:szCs w:val="24"/>
        </w:rPr>
        <w:t xml:space="preserve"> </w:t>
      </w:r>
      <w:commentRangeStart w:id="135"/>
      <w:r w:rsidR="008F093F">
        <w:rPr>
          <w:color w:val="auto"/>
          <w:szCs w:val="24"/>
        </w:rPr>
        <w:t>Otsustaja edastab</w:t>
      </w:r>
      <w:r w:rsidR="008F093F" w:rsidRPr="008F093F">
        <w:rPr>
          <w:color w:val="auto"/>
          <w:szCs w:val="24"/>
        </w:rPr>
        <w:t xml:space="preserve"> </w:t>
      </w:r>
      <w:r w:rsidR="008F093F">
        <w:rPr>
          <w:color w:val="auto"/>
          <w:szCs w:val="24"/>
        </w:rPr>
        <w:t xml:space="preserve">avalikustamisel </w:t>
      </w:r>
      <w:r w:rsidR="00BD4CCA">
        <w:rPr>
          <w:color w:val="auto"/>
          <w:szCs w:val="24"/>
        </w:rPr>
        <w:t xml:space="preserve">Natura erandi tegemise </w:t>
      </w:r>
      <w:r w:rsidR="008F093F">
        <w:rPr>
          <w:color w:val="auto"/>
          <w:szCs w:val="24"/>
        </w:rPr>
        <w:t xml:space="preserve">aruande </w:t>
      </w:r>
      <w:r w:rsidR="008F093F" w:rsidRPr="008F093F">
        <w:rPr>
          <w:color w:val="auto"/>
          <w:szCs w:val="24"/>
        </w:rPr>
        <w:t xml:space="preserve">asjaomastele asutustele </w:t>
      </w:r>
      <w:r w:rsidR="008F093F">
        <w:rPr>
          <w:color w:val="auto"/>
          <w:szCs w:val="24"/>
        </w:rPr>
        <w:t>arvamuse</w:t>
      </w:r>
      <w:r w:rsidR="008F093F" w:rsidRPr="008F093F">
        <w:rPr>
          <w:color w:val="auto"/>
          <w:szCs w:val="24"/>
        </w:rPr>
        <w:t xml:space="preserve"> esitamiseks</w:t>
      </w:r>
      <w:commentRangeEnd w:id="135"/>
      <w:r w:rsidR="005B3057">
        <w:rPr>
          <w:rStyle w:val="Kommentaariviide"/>
        </w:rPr>
        <w:commentReference w:id="135"/>
      </w:r>
      <w:r w:rsidR="008F093F" w:rsidRPr="008F093F">
        <w:rPr>
          <w:color w:val="auto"/>
          <w:szCs w:val="24"/>
        </w:rPr>
        <w:t>.</w:t>
      </w:r>
    </w:p>
    <w:p w14:paraId="4BA50D1D" w14:textId="77777777" w:rsidR="008F093F" w:rsidRDefault="008F093F" w:rsidP="00A647B2">
      <w:pPr>
        <w:spacing w:after="0"/>
        <w:ind w:left="-5" w:right="51"/>
        <w:rPr>
          <w:color w:val="auto"/>
          <w:szCs w:val="24"/>
        </w:rPr>
      </w:pPr>
    </w:p>
    <w:p w14:paraId="7307503D" w14:textId="44EED39B" w:rsidR="008F093F" w:rsidRDefault="008F093F" w:rsidP="00A647B2">
      <w:pPr>
        <w:spacing w:after="0"/>
        <w:ind w:left="-5" w:right="51"/>
        <w:rPr>
          <w:color w:val="auto"/>
          <w:szCs w:val="24"/>
        </w:rPr>
      </w:pPr>
      <w:r>
        <w:rPr>
          <w:color w:val="auto"/>
          <w:szCs w:val="24"/>
        </w:rPr>
        <w:t>(5</w:t>
      </w:r>
      <w:r w:rsidRPr="008F093F">
        <w:rPr>
          <w:color w:val="auto"/>
          <w:szCs w:val="24"/>
          <w:vertAlign w:val="superscript"/>
        </w:rPr>
        <w:t>2</w:t>
      </w:r>
      <w:r>
        <w:rPr>
          <w:color w:val="auto"/>
          <w:szCs w:val="24"/>
        </w:rPr>
        <w:t xml:space="preserve">) </w:t>
      </w:r>
      <w:r w:rsidRPr="008F093F">
        <w:rPr>
          <w:color w:val="auto"/>
          <w:szCs w:val="24"/>
        </w:rPr>
        <w:t xml:space="preserve">Asjaomane asutus esitab Natura erandi </w:t>
      </w:r>
      <w:r w:rsidR="00BD4CCA">
        <w:rPr>
          <w:color w:val="auto"/>
          <w:szCs w:val="24"/>
        </w:rPr>
        <w:t>tegemise</w:t>
      </w:r>
      <w:r w:rsidRPr="008F093F">
        <w:rPr>
          <w:color w:val="auto"/>
          <w:szCs w:val="24"/>
        </w:rPr>
        <w:t xml:space="preserve"> aruande</w:t>
      </w:r>
      <w:r w:rsidR="00310D5D">
        <w:rPr>
          <w:color w:val="auto"/>
          <w:szCs w:val="24"/>
        </w:rPr>
        <w:t xml:space="preserve"> eelnõu</w:t>
      </w:r>
      <w:r w:rsidRPr="008F093F">
        <w:rPr>
          <w:color w:val="auto"/>
          <w:szCs w:val="24"/>
        </w:rPr>
        <w:t xml:space="preserve"> kohta </w:t>
      </w:r>
      <w:r w:rsidR="00D0336C">
        <w:rPr>
          <w:color w:val="auto"/>
          <w:szCs w:val="24"/>
        </w:rPr>
        <w:t xml:space="preserve">arvamuse </w:t>
      </w:r>
      <w:r w:rsidRPr="008F093F">
        <w:rPr>
          <w:color w:val="auto"/>
          <w:szCs w:val="24"/>
        </w:rPr>
        <w:t xml:space="preserve">oma pädevusvaldkonnast </w:t>
      </w:r>
      <w:r w:rsidR="00D0336C">
        <w:rPr>
          <w:color w:val="auto"/>
          <w:szCs w:val="24"/>
        </w:rPr>
        <w:t>tulenevalt</w:t>
      </w:r>
      <w:r w:rsidRPr="008F093F">
        <w:rPr>
          <w:color w:val="auto"/>
          <w:szCs w:val="24"/>
        </w:rPr>
        <w:t xml:space="preserve"> käesoleva paragrahvi lõikes 5</w:t>
      </w:r>
      <w:r w:rsidRPr="008F093F">
        <w:rPr>
          <w:color w:val="auto"/>
          <w:szCs w:val="24"/>
          <w:vertAlign w:val="superscript"/>
        </w:rPr>
        <w:t>1</w:t>
      </w:r>
      <w:r w:rsidRPr="008F093F">
        <w:rPr>
          <w:color w:val="auto"/>
          <w:szCs w:val="24"/>
        </w:rPr>
        <w:t xml:space="preserve"> sätestatud avaliku väljapaneku </w:t>
      </w:r>
      <w:ins w:id="136" w:author="Kärt Voor" w:date="2024-01-29T10:41:00Z">
        <w:r w:rsidR="005306A8">
          <w:rPr>
            <w:color w:val="auto"/>
            <w:szCs w:val="24"/>
          </w:rPr>
          <w:t xml:space="preserve">tähtaja </w:t>
        </w:r>
      </w:ins>
      <w:r w:rsidRPr="008F093F">
        <w:rPr>
          <w:color w:val="auto"/>
          <w:szCs w:val="24"/>
        </w:rPr>
        <w:t xml:space="preserve">jooksul, </w:t>
      </w:r>
      <w:commentRangeStart w:id="137"/>
      <w:r w:rsidRPr="008F093F">
        <w:rPr>
          <w:color w:val="auto"/>
          <w:szCs w:val="24"/>
        </w:rPr>
        <w:t>kuid mitte hiljem kui avaliku väljapaneku lõpuks.</w:t>
      </w:r>
      <w:r w:rsidR="007E3521">
        <w:rPr>
          <w:color w:val="auto"/>
          <w:szCs w:val="24"/>
        </w:rPr>
        <w:t>“;</w:t>
      </w:r>
      <w:commentRangeEnd w:id="137"/>
      <w:r w:rsidR="005306A8">
        <w:rPr>
          <w:rStyle w:val="Kommentaariviide"/>
        </w:rPr>
        <w:commentReference w:id="137"/>
      </w:r>
    </w:p>
    <w:p w14:paraId="6F457659" w14:textId="77777777" w:rsidR="007E3521" w:rsidRDefault="007E3521" w:rsidP="00A647B2">
      <w:pPr>
        <w:spacing w:after="0"/>
        <w:ind w:left="-5" w:right="51"/>
        <w:rPr>
          <w:color w:val="auto"/>
          <w:szCs w:val="24"/>
        </w:rPr>
      </w:pPr>
    </w:p>
    <w:p w14:paraId="0BFBBF12" w14:textId="49DABBBD" w:rsidR="007E3521" w:rsidRDefault="00ED5B97" w:rsidP="00A647B2">
      <w:pPr>
        <w:spacing w:after="0"/>
        <w:ind w:left="-5" w:right="51"/>
        <w:rPr>
          <w:color w:val="auto"/>
          <w:szCs w:val="24"/>
        </w:rPr>
      </w:pPr>
      <w:r>
        <w:rPr>
          <w:b/>
          <w:bCs/>
          <w:color w:val="auto"/>
          <w:szCs w:val="24"/>
        </w:rPr>
        <w:t>2</w:t>
      </w:r>
      <w:r w:rsidR="00CA21B1">
        <w:rPr>
          <w:b/>
          <w:bCs/>
          <w:color w:val="auto"/>
          <w:szCs w:val="24"/>
        </w:rPr>
        <w:t>6</w:t>
      </w:r>
      <w:r>
        <w:rPr>
          <w:b/>
          <w:bCs/>
          <w:color w:val="auto"/>
          <w:szCs w:val="24"/>
        </w:rPr>
        <w:t>)</w:t>
      </w:r>
      <w:r w:rsidR="00FE23E6">
        <w:rPr>
          <w:color w:val="auto"/>
          <w:szCs w:val="24"/>
        </w:rPr>
        <w:t xml:space="preserve"> paragrahvi 69</w:t>
      </w:r>
      <w:r w:rsidR="00FE23E6" w:rsidRPr="00FE23E6">
        <w:rPr>
          <w:color w:val="auto"/>
          <w:szCs w:val="24"/>
          <w:vertAlign w:val="superscript"/>
        </w:rPr>
        <w:t>7</w:t>
      </w:r>
      <w:r w:rsidR="00FE23E6">
        <w:rPr>
          <w:color w:val="auto"/>
          <w:szCs w:val="24"/>
        </w:rPr>
        <w:t xml:space="preserve"> lõige 6 muudetakse ja sõnastatakse järgmiselt:</w:t>
      </w:r>
    </w:p>
    <w:p w14:paraId="2AE779A1" w14:textId="44EDEEA4" w:rsidR="00FE23E6" w:rsidRDefault="00FE23E6" w:rsidP="00A647B2">
      <w:pPr>
        <w:spacing w:after="0"/>
        <w:ind w:left="-5" w:right="51"/>
        <w:rPr>
          <w:color w:val="auto"/>
          <w:szCs w:val="24"/>
        </w:rPr>
      </w:pPr>
      <w:r>
        <w:rPr>
          <w:color w:val="auto"/>
          <w:szCs w:val="24"/>
        </w:rPr>
        <w:t xml:space="preserve">„(6) </w:t>
      </w:r>
      <w:r w:rsidRPr="00FE23E6">
        <w:rPr>
          <w:color w:val="auto"/>
          <w:szCs w:val="24"/>
        </w:rPr>
        <w:t>Otsustaja edastab avalikustamisel laekunud ettepanekute alusel täiendatud</w:t>
      </w:r>
      <w:r>
        <w:rPr>
          <w:color w:val="auto"/>
          <w:szCs w:val="24"/>
        </w:rPr>
        <w:t xml:space="preserve"> </w:t>
      </w:r>
      <w:r w:rsidRPr="00FE23E6">
        <w:rPr>
          <w:color w:val="auto"/>
          <w:szCs w:val="24"/>
        </w:rPr>
        <w:t xml:space="preserve">Natura erandi tegemise aruande </w:t>
      </w:r>
      <w:r w:rsidR="00310D5D">
        <w:rPr>
          <w:color w:val="auto"/>
          <w:szCs w:val="24"/>
        </w:rPr>
        <w:t xml:space="preserve">eelnõu </w:t>
      </w:r>
      <w:r w:rsidRPr="00FE23E6">
        <w:rPr>
          <w:color w:val="auto"/>
          <w:szCs w:val="24"/>
        </w:rPr>
        <w:t>kooskõlastamiseks Keskkonnaametile ja Kliimaministeeriumile</w:t>
      </w:r>
      <w:r>
        <w:rPr>
          <w:color w:val="auto"/>
          <w:szCs w:val="24"/>
        </w:rPr>
        <w:t xml:space="preserve">. </w:t>
      </w:r>
      <w:commentRangeStart w:id="138"/>
      <w:r w:rsidRPr="00FE23E6">
        <w:rPr>
          <w:color w:val="auto"/>
          <w:szCs w:val="24"/>
        </w:rPr>
        <w:t>Keskkonnaamet ja Kliimaministeerium kooskõlastavad aruande</w:t>
      </w:r>
      <w:r w:rsidR="00310D5D">
        <w:rPr>
          <w:color w:val="auto"/>
          <w:szCs w:val="24"/>
        </w:rPr>
        <w:t xml:space="preserve"> eelnõu</w:t>
      </w:r>
      <w:r w:rsidRPr="00FE23E6">
        <w:rPr>
          <w:color w:val="auto"/>
          <w:szCs w:val="24"/>
        </w:rPr>
        <w:t xml:space="preserve"> või jätavad selle kooskõlastamata</w:t>
      </w:r>
      <w:r>
        <w:rPr>
          <w:color w:val="auto"/>
          <w:szCs w:val="24"/>
        </w:rPr>
        <w:t xml:space="preserve"> </w:t>
      </w:r>
      <w:r w:rsidRPr="00FE23E6">
        <w:rPr>
          <w:color w:val="auto"/>
          <w:szCs w:val="24"/>
        </w:rPr>
        <w:t>30 päeva jooksul aruande saamisest arvates.</w:t>
      </w:r>
      <w:r>
        <w:rPr>
          <w:color w:val="auto"/>
          <w:szCs w:val="24"/>
        </w:rPr>
        <w:t>“;</w:t>
      </w:r>
      <w:commentRangeEnd w:id="138"/>
      <w:r w:rsidR="005306A8">
        <w:rPr>
          <w:rStyle w:val="Kommentaariviide"/>
        </w:rPr>
        <w:commentReference w:id="138"/>
      </w:r>
    </w:p>
    <w:p w14:paraId="6C5E1467" w14:textId="77777777" w:rsidR="00FE23E6" w:rsidRDefault="00FE23E6" w:rsidP="00A647B2">
      <w:pPr>
        <w:spacing w:after="0"/>
        <w:ind w:left="-5" w:right="51"/>
        <w:rPr>
          <w:color w:val="auto"/>
          <w:szCs w:val="24"/>
        </w:rPr>
      </w:pPr>
    </w:p>
    <w:p w14:paraId="20BD6D4E" w14:textId="13ADCC12" w:rsidR="00FE23E6" w:rsidRPr="00F46F24" w:rsidRDefault="00FE23E6" w:rsidP="00A647B2">
      <w:pPr>
        <w:spacing w:after="0"/>
        <w:ind w:left="-5" w:right="51"/>
        <w:rPr>
          <w:color w:val="auto"/>
          <w:szCs w:val="24"/>
        </w:rPr>
      </w:pPr>
      <w:r w:rsidRPr="00F46F24">
        <w:rPr>
          <w:b/>
          <w:bCs/>
          <w:color w:val="auto"/>
          <w:szCs w:val="24"/>
        </w:rPr>
        <w:t>2</w:t>
      </w:r>
      <w:r w:rsidR="00CA21B1">
        <w:rPr>
          <w:b/>
          <w:bCs/>
          <w:color w:val="auto"/>
          <w:szCs w:val="24"/>
        </w:rPr>
        <w:t>7</w:t>
      </w:r>
      <w:r w:rsidRPr="00F46F24">
        <w:rPr>
          <w:b/>
          <w:bCs/>
          <w:color w:val="auto"/>
          <w:szCs w:val="24"/>
        </w:rPr>
        <w:t>)</w:t>
      </w:r>
      <w:r>
        <w:rPr>
          <w:color w:val="auto"/>
          <w:szCs w:val="24"/>
        </w:rPr>
        <w:t xml:space="preserve"> paragrahvi 69</w:t>
      </w:r>
      <w:r w:rsidRPr="00F46F24">
        <w:rPr>
          <w:color w:val="auto"/>
          <w:szCs w:val="24"/>
          <w:vertAlign w:val="superscript"/>
        </w:rPr>
        <w:t>8</w:t>
      </w:r>
      <w:r>
        <w:rPr>
          <w:color w:val="auto"/>
          <w:szCs w:val="24"/>
        </w:rPr>
        <w:t xml:space="preserve"> lõi</w:t>
      </w:r>
      <w:r w:rsidR="00715877">
        <w:rPr>
          <w:color w:val="auto"/>
          <w:szCs w:val="24"/>
        </w:rPr>
        <w:t>ked</w:t>
      </w:r>
      <w:r>
        <w:rPr>
          <w:color w:val="auto"/>
          <w:szCs w:val="24"/>
        </w:rPr>
        <w:t xml:space="preserve"> 1 </w:t>
      </w:r>
      <w:r w:rsidR="00715877">
        <w:rPr>
          <w:color w:val="auto"/>
          <w:szCs w:val="24"/>
        </w:rPr>
        <w:t>ja 2 muudetakse ja sõnastatakse järgmiselt:</w:t>
      </w:r>
    </w:p>
    <w:p w14:paraId="2749E4C7" w14:textId="7E3DEB48" w:rsidR="008F093F" w:rsidRDefault="00715877" w:rsidP="00A647B2">
      <w:pPr>
        <w:spacing w:after="0"/>
        <w:ind w:left="-5" w:right="51"/>
        <w:rPr>
          <w:color w:val="auto"/>
          <w:szCs w:val="24"/>
        </w:rPr>
      </w:pPr>
      <w:r>
        <w:rPr>
          <w:color w:val="auto"/>
          <w:szCs w:val="24"/>
        </w:rPr>
        <w:t xml:space="preserve">„(1) </w:t>
      </w:r>
      <w:commentRangeStart w:id="139"/>
      <w:r w:rsidRPr="00715877">
        <w:rPr>
          <w:color w:val="auto"/>
          <w:szCs w:val="24"/>
        </w:rPr>
        <w:t>Natura asjakohase hindamise ja Natura erandi tegemise aruande</w:t>
      </w:r>
      <w:r w:rsidR="00310D5D">
        <w:rPr>
          <w:color w:val="auto"/>
          <w:szCs w:val="24"/>
        </w:rPr>
        <w:t xml:space="preserve"> eelnõude</w:t>
      </w:r>
      <w:r w:rsidRPr="00715877">
        <w:rPr>
          <w:color w:val="auto"/>
          <w:szCs w:val="24"/>
        </w:rPr>
        <w:t xml:space="preserve">ga </w:t>
      </w:r>
      <w:commentRangeEnd w:id="139"/>
      <w:r w:rsidR="00324D72">
        <w:rPr>
          <w:rStyle w:val="Kommentaariviide"/>
        </w:rPr>
        <w:commentReference w:id="139"/>
      </w:r>
      <w:r w:rsidRPr="00715877">
        <w:rPr>
          <w:color w:val="auto"/>
          <w:szCs w:val="24"/>
        </w:rPr>
        <w:t xml:space="preserve">võimaldatakse menetlusosalisel ja avalikkusel tutvuda ning nende kohta ettepanekuid ja vastuväiteid esitada vähemalt </w:t>
      </w:r>
      <w:commentRangeStart w:id="140"/>
      <w:r w:rsidRPr="00715877">
        <w:rPr>
          <w:color w:val="auto"/>
          <w:szCs w:val="24"/>
        </w:rPr>
        <w:t>käesoleva seaduse § 69</w:t>
      </w:r>
      <w:r w:rsidRPr="00715877">
        <w:rPr>
          <w:color w:val="auto"/>
          <w:szCs w:val="24"/>
          <w:vertAlign w:val="superscript"/>
        </w:rPr>
        <w:t>6</w:t>
      </w:r>
      <w:r w:rsidRPr="00715877">
        <w:rPr>
          <w:color w:val="auto"/>
          <w:szCs w:val="24"/>
        </w:rPr>
        <w:t xml:space="preserve"> lõikes 2</w:t>
      </w:r>
      <w:r w:rsidRPr="00715877">
        <w:rPr>
          <w:color w:val="auto"/>
          <w:szCs w:val="24"/>
          <w:vertAlign w:val="superscript"/>
        </w:rPr>
        <w:t>2</w:t>
      </w:r>
      <w:r w:rsidRPr="00715877">
        <w:rPr>
          <w:color w:val="auto"/>
          <w:szCs w:val="24"/>
        </w:rPr>
        <w:t xml:space="preserve"> või § 69</w:t>
      </w:r>
      <w:r w:rsidRPr="00715877">
        <w:rPr>
          <w:color w:val="auto"/>
          <w:szCs w:val="24"/>
          <w:vertAlign w:val="superscript"/>
        </w:rPr>
        <w:t>7</w:t>
      </w:r>
      <w:r w:rsidRPr="00715877">
        <w:rPr>
          <w:color w:val="auto"/>
          <w:szCs w:val="24"/>
        </w:rPr>
        <w:t xml:space="preserve"> lõike 5</w:t>
      </w:r>
      <w:r w:rsidRPr="00715877">
        <w:rPr>
          <w:color w:val="auto"/>
          <w:szCs w:val="24"/>
          <w:vertAlign w:val="superscript"/>
        </w:rPr>
        <w:t>1</w:t>
      </w:r>
      <w:r w:rsidRPr="00715877">
        <w:rPr>
          <w:color w:val="auto"/>
          <w:szCs w:val="24"/>
        </w:rPr>
        <w:t xml:space="preserve"> sätestatud korras või samas ulatuses ja korras</w:t>
      </w:r>
      <w:commentRangeEnd w:id="140"/>
      <w:r w:rsidR="001F6A63">
        <w:rPr>
          <w:rStyle w:val="Kommentaariviide"/>
        </w:rPr>
        <w:commentReference w:id="140"/>
      </w:r>
      <w:r w:rsidRPr="00715877">
        <w:rPr>
          <w:color w:val="auto"/>
          <w:szCs w:val="24"/>
        </w:rPr>
        <w:t>, mida kohaldatakse kavandatud tegevuseks vajaliku loa või selle elluviimiseks vajaliku muu dokumendi taotlusega või strateegilise planeerimisdokumendiga tutvumisele või nende kohta ettepanekute või vastuväidete esitamisele.</w:t>
      </w:r>
    </w:p>
    <w:p w14:paraId="1448D189" w14:textId="77777777" w:rsidR="00715877" w:rsidRDefault="00715877" w:rsidP="00A647B2">
      <w:pPr>
        <w:spacing w:after="0"/>
        <w:ind w:left="-5" w:right="51"/>
        <w:rPr>
          <w:color w:val="auto"/>
          <w:szCs w:val="24"/>
        </w:rPr>
      </w:pPr>
    </w:p>
    <w:p w14:paraId="7F884293" w14:textId="0D167ED3" w:rsidR="00F46F24" w:rsidRDefault="00F46F24" w:rsidP="12512EE3">
      <w:pPr>
        <w:spacing w:after="0"/>
        <w:ind w:left="-15" w:right="51" w:firstLine="0"/>
        <w:rPr>
          <w:color w:val="auto"/>
        </w:rPr>
      </w:pPr>
      <w:r w:rsidRPr="10B0E90C">
        <w:rPr>
          <w:color w:val="auto"/>
        </w:rPr>
        <w:lastRenderedPageBreak/>
        <w:t xml:space="preserve">(2) Natura eelhinnangu eelnõu, Natura asjakohase hindamise algatamise otsuse eelnõu, Natura erandi </w:t>
      </w:r>
      <w:r w:rsidR="00715877" w:rsidRPr="10B0E90C">
        <w:rPr>
          <w:color w:val="auto"/>
        </w:rPr>
        <w:t xml:space="preserve">tegemise </w:t>
      </w:r>
      <w:r w:rsidRPr="10B0E90C">
        <w:rPr>
          <w:color w:val="auto"/>
        </w:rPr>
        <w:t xml:space="preserve">menetluse algatamise otsuse eelnõu, asjakohase hindamise ja Natura erandi </w:t>
      </w:r>
      <w:r w:rsidR="00310D5D" w:rsidRPr="10B0E90C">
        <w:rPr>
          <w:color w:val="auto"/>
        </w:rPr>
        <w:t>aruannete eelnõude</w:t>
      </w:r>
      <w:r w:rsidRPr="10B0E90C">
        <w:rPr>
          <w:color w:val="auto"/>
        </w:rPr>
        <w:t xml:space="preserve"> kohta avaldab otsustaja viivitamata </w:t>
      </w:r>
      <w:r w:rsidR="00B516B3">
        <w:rPr>
          <w:color w:val="auto"/>
        </w:rPr>
        <w:t xml:space="preserve">teate </w:t>
      </w:r>
      <w:r w:rsidRPr="10B0E90C">
        <w:rPr>
          <w:color w:val="auto"/>
        </w:rPr>
        <w:t xml:space="preserve">Ametlikes Teadaannetes </w:t>
      </w:r>
      <w:r w:rsidR="00B516B3">
        <w:rPr>
          <w:color w:val="auto"/>
        </w:rPr>
        <w:t>või muu</w:t>
      </w:r>
      <w:ins w:id="141" w:author="Kärt Voor" w:date="2024-01-29T10:57:00Z">
        <w:r w:rsidR="001F6A63">
          <w:rPr>
            <w:color w:val="auto"/>
          </w:rPr>
          <w:t>s</w:t>
        </w:r>
      </w:ins>
      <w:del w:id="142" w:author="Kärt Voor" w:date="2024-01-29T10:57:00Z">
        <w:r w:rsidR="00BF59A8" w:rsidDel="001F6A63">
          <w:rPr>
            <w:color w:val="auto"/>
          </w:rPr>
          <w:delText>l</w:delText>
        </w:r>
      </w:del>
      <w:r w:rsidR="00B516B3">
        <w:rPr>
          <w:color w:val="auto"/>
        </w:rPr>
        <w:t xml:space="preserve"> seaduses sätestatud korras</w:t>
      </w:r>
      <w:r w:rsidRPr="10B0E90C">
        <w:rPr>
          <w:color w:val="auto"/>
        </w:rPr>
        <w:t xml:space="preserve">, milles märgitakse, kuidas saab </w:t>
      </w:r>
      <w:r w:rsidR="00310D5D" w:rsidRPr="10B0E90C">
        <w:rPr>
          <w:color w:val="auto"/>
        </w:rPr>
        <w:t>nende dokumentidega</w:t>
      </w:r>
      <w:r w:rsidRPr="10B0E90C">
        <w:rPr>
          <w:color w:val="auto"/>
        </w:rPr>
        <w:t xml:space="preserve"> tutvuda ning nende kohta ettepanekuid või vastuväiteid esitada. </w:t>
      </w:r>
      <w:r w:rsidR="00B516B3">
        <w:rPr>
          <w:color w:val="auto"/>
        </w:rPr>
        <w:t xml:space="preserve">Võimalusel avaldab </w:t>
      </w:r>
      <w:r w:rsidR="001F4E6B">
        <w:rPr>
          <w:color w:val="auto"/>
        </w:rPr>
        <w:t xml:space="preserve">otsustaja teate ka oma või muul veebilehel. </w:t>
      </w:r>
      <w:r w:rsidRPr="10B0E90C">
        <w:rPr>
          <w:color w:val="auto"/>
        </w:rPr>
        <w:t>Kui otsustaja peab põhjendatuks avaldada teade ka ajalehes, kannab avalikustamise kulud tegevust lubava dokumendi taotleja või strateegilise planeerimisdokumendi kehtestamisest huvitatud isik.“;</w:t>
      </w:r>
    </w:p>
    <w:p w14:paraId="4154027E" w14:textId="77777777" w:rsidR="00F46F24" w:rsidRDefault="00F46F24" w:rsidP="00A647B2">
      <w:pPr>
        <w:spacing w:after="0"/>
        <w:ind w:left="-5" w:right="51"/>
        <w:rPr>
          <w:color w:val="auto"/>
          <w:szCs w:val="24"/>
        </w:rPr>
      </w:pPr>
    </w:p>
    <w:p w14:paraId="7A35F5B2" w14:textId="323649F8" w:rsidR="00F46F24" w:rsidRDefault="00F46F24" w:rsidP="00A647B2">
      <w:pPr>
        <w:spacing w:after="0"/>
        <w:ind w:left="-5" w:right="51"/>
        <w:rPr>
          <w:color w:val="auto"/>
          <w:szCs w:val="24"/>
        </w:rPr>
      </w:pPr>
      <w:r w:rsidRPr="006E6039">
        <w:rPr>
          <w:b/>
          <w:bCs/>
          <w:color w:val="auto"/>
          <w:szCs w:val="24"/>
        </w:rPr>
        <w:t>2</w:t>
      </w:r>
      <w:r w:rsidR="00CA21B1" w:rsidRPr="006E6039">
        <w:rPr>
          <w:b/>
          <w:bCs/>
          <w:color w:val="auto"/>
          <w:szCs w:val="24"/>
        </w:rPr>
        <w:t>8</w:t>
      </w:r>
      <w:r w:rsidRPr="006E6039">
        <w:rPr>
          <w:b/>
          <w:bCs/>
          <w:color w:val="auto"/>
          <w:szCs w:val="24"/>
        </w:rPr>
        <w:t>)</w:t>
      </w:r>
      <w:r w:rsidRPr="006E6039">
        <w:rPr>
          <w:color w:val="auto"/>
          <w:szCs w:val="24"/>
        </w:rPr>
        <w:t xml:space="preserve"> paragrahvi 69</w:t>
      </w:r>
      <w:r w:rsidRPr="006E6039">
        <w:rPr>
          <w:color w:val="auto"/>
          <w:szCs w:val="24"/>
          <w:vertAlign w:val="superscript"/>
        </w:rPr>
        <w:t>8</w:t>
      </w:r>
      <w:r w:rsidRPr="006E6039">
        <w:rPr>
          <w:color w:val="auto"/>
          <w:szCs w:val="24"/>
        </w:rPr>
        <w:t xml:space="preserve"> lõike 3 punkt 4 muudetakse ja sõnastatakse järgmiselt:</w:t>
      </w:r>
    </w:p>
    <w:p w14:paraId="79BC3825" w14:textId="774033ED" w:rsidR="00F46F24" w:rsidRDefault="00F46F24" w:rsidP="00A647B2">
      <w:pPr>
        <w:spacing w:after="0"/>
        <w:ind w:left="-5" w:right="51"/>
        <w:rPr>
          <w:color w:val="auto"/>
          <w:szCs w:val="24"/>
        </w:rPr>
      </w:pPr>
      <w:r>
        <w:rPr>
          <w:color w:val="auto"/>
          <w:szCs w:val="24"/>
        </w:rPr>
        <w:t xml:space="preserve">„4) </w:t>
      </w:r>
      <w:commentRangeStart w:id="143"/>
      <w:r w:rsidRPr="00F46F24">
        <w:rPr>
          <w:color w:val="auto"/>
          <w:szCs w:val="24"/>
        </w:rPr>
        <w:t xml:space="preserve">teavet Natura </w:t>
      </w:r>
      <w:commentRangeStart w:id="144"/>
      <w:r w:rsidRPr="00F46F24">
        <w:rPr>
          <w:color w:val="auto"/>
          <w:szCs w:val="24"/>
        </w:rPr>
        <w:t>eelhindamise</w:t>
      </w:r>
      <w:commentRangeEnd w:id="144"/>
      <w:r w:rsidR="00324D72">
        <w:rPr>
          <w:rStyle w:val="Kommentaariviide"/>
        </w:rPr>
        <w:commentReference w:id="144"/>
      </w:r>
      <w:r w:rsidRPr="00F46F24">
        <w:rPr>
          <w:color w:val="auto"/>
          <w:szCs w:val="24"/>
        </w:rPr>
        <w:t>, asjakohase hindamise algamise otsuse eelnõu, Natura asjakohase hindamise</w:t>
      </w:r>
      <w:r w:rsidR="00636BE1">
        <w:rPr>
          <w:color w:val="auto"/>
          <w:szCs w:val="24"/>
        </w:rPr>
        <w:t xml:space="preserve"> aruande</w:t>
      </w:r>
      <w:r w:rsidR="00310D5D">
        <w:rPr>
          <w:color w:val="auto"/>
          <w:szCs w:val="24"/>
        </w:rPr>
        <w:t xml:space="preserve"> eelnõu</w:t>
      </w:r>
      <w:r w:rsidRPr="00F46F24">
        <w:rPr>
          <w:color w:val="auto"/>
          <w:szCs w:val="24"/>
        </w:rPr>
        <w:t xml:space="preserve">, Natura erandi </w:t>
      </w:r>
      <w:r w:rsidR="00636BE1">
        <w:rPr>
          <w:color w:val="auto"/>
          <w:szCs w:val="24"/>
        </w:rPr>
        <w:t>tegemise</w:t>
      </w:r>
      <w:r w:rsidRPr="00F46F24">
        <w:rPr>
          <w:color w:val="auto"/>
          <w:szCs w:val="24"/>
        </w:rPr>
        <w:t xml:space="preserve"> algatamise otsuse eelnõu  või Natura erandi </w:t>
      </w:r>
      <w:r w:rsidR="00636BE1">
        <w:rPr>
          <w:color w:val="auto"/>
          <w:szCs w:val="24"/>
        </w:rPr>
        <w:t xml:space="preserve">tegemise </w:t>
      </w:r>
      <w:r w:rsidRPr="00F46F24">
        <w:rPr>
          <w:color w:val="auto"/>
          <w:szCs w:val="24"/>
        </w:rPr>
        <w:t>aruan</w:t>
      </w:r>
      <w:r w:rsidR="00636BE1">
        <w:rPr>
          <w:color w:val="auto"/>
          <w:szCs w:val="24"/>
        </w:rPr>
        <w:t>de</w:t>
      </w:r>
      <w:r w:rsidR="00310D5D">
        <w:rPr>
          <w:color w:val="auto"/>
          <w:szCs w:val="24"/>
        </w:rPr>
        <w:t xml:space="preserve"> eelnõu</w:t>
      </w:r>
      <w:r w:rsidRPr="00F46F24">
        <w:rPr>
          <w:color w:val="auto"/>
          <w:szCs w:val="24"/>
        </w:rPr>
        <w:t xml:space="preserve">ga </w:t>
      </w:r>
      <w:commentRangeEnd w:id="143"/>
      <w:r w:rsidR="00324D72">
        <w:rPr>
          <w:rStyle w:val="Kommentaariviide"/>
        </w:rPr>
        <w:commentReference w:id="143"/>
      </w:r>
      <w:r w:rsidRPr="00F46F24">
        <w:rPr>
          <w:color w:val="auto"/>
          <w:szCs w:val="24"/>
        </w:rPr>
        <w:t>tutvumise võimaluste ning ettepanekute või vastuväidete esitamise kohta;</w:t>
      </w:r>
      <w:r w:rsidR="00636BE1">
        <w:rPr>
          <w:color w:val="auto"/>
          <w:szCs w:val="24"/>
        </w:rPr>
        <w:t>“;</w:t>
      </w:r>
    </w:p>
    <w:p w14:paraId="328ACBB5" w14:textId="77777777" w:rsidR="00636BE1" w:rsidRDefault="00636BE1" w:rsidP="00A647B2">
      <w:pPr>
        <w:spacing w:after="0"/>
        <w:ind w:left="-5" w:right="51"/>
        <w:rPr>
          <w:color w:val="auto"/>
          <w:szCs w:val="24"/>
        </w:rPr>
      </w:pPr>
    </w:p>
    <w:p w14:paraId="0454C6F0" w14:textId="5D0AB042" w:rsidR="00636BE1" w:rsidRDefault="00636BE1" w:rsidP="00A647B2">
      <w:pPr>
        <w:spacing w:after="0"/>
        <w:ind w:left="-5" w:right="51"/>
        <w:rPr>
          <w:color w:val="auto"/>
          <w:szCs w:val="24"/>
        </w:rPr>
      </w:pPr>
      <w:r w:rsidRPr="00636BE1">
        <w:rPr>
          <w:b/>
          <w:bCs/>
          <w:color w:val="auto"/>
          <w:szCs w:val="24"/>
        </w:rPr>
        <w:t>2</w:t>
      </w:r>
      <w:r w:rsidR="00CA21B1">
        <w:rPr>
          <w:b/>
          <w:bCs/>
          <w:color w:val="auto"/>
          <w:szCs w:val="24"/>
        </w:rPr>
        <w:t>9</w:t>
      </w:r>
      <w:r w:rsidRPr="00636BE1">
        <w:rPr>
          <w:b/>
          <w:bCs/>
          <w:color w:val="auto"/>
          <w:szCs w:val="24"/>
        </w:rPr>
        <w:t>)</w:t>
      </w:r>
      <w:r>
        <w:rPr>
          <w:color w:val="auto"/>
          <w:szCs w:val="24"/>
        </w:rPr>
        <w:t xml:space="preserve"> paragrahvi 69</w:t>
      </w:r>
      <w:r w:rsidRPr="00636BE1">
        <w:rPr>
          <w:color w:val="auto"/>
          <w:szCs w:val="24"/>
          <w:vertAlign w:val="superscript"/>
        </w:rPr>
        <w:t>8</w:t>
      </w:r>
      <w:r>
        <w:rPr>
          <w:color w:val="auto"/>
          <w:szCs w:val="24"/>
        </w:rPr>
        <w:t xml:space="preserve">  lõige 4 muudetakse ja sõnastatakse järgmiselt:</w:t>
      </w:r>
    </w:p>
    <w:p w14:paraId="5BABAA8E" w14:textId="7F186265" w:rsidR="00636BE1" w:rsidRDefault="00636BE1" w:rsidP="00A647B2">
      <w:pPr>
        <w:spacing w:after="0"/>
        <w:ind w:left="-5" w:right="51"/>
        <w:rPr>
          <w:color w:val="auto"/>
          <w:szCs w:val="24"/>
        </w:rPr>
      </w:pPr>
      <w:r>
        <w:rPr>
          <w:color w:val="auto"/>
          <w:szCs w:val="24"/>
        </w:rPr>
        <w:t xml:space="preserve">„(4) </w:t>
      </w:r>
      <w:r w:rsidRPr="00636BE1">
        <w:rPr>
          <w:color w:val="auto"/>
          <w:szCs w:val="24"/>
        </w:rPr>
        <w:t>Igaühel on õigus esitada otsustajale Natura</w:t>
      </w:r>
      <w:r>
        <w:rPr>
          <w:color w:val="auto"/>
          <w:szCs w:val="24"/>
        </w:rPr>
        <w:t xml:space="preserve"> </w:t>
      </w:r>
      <w:r w:rsidRPr="00636BE1">
        <w:rPr>
          <w:color w:val="auto"/>
          <w:szCs w:val="24"/>
        </w:rPr>
        <w:t xml:space="preserve">hindamist puudutavate dokumentide kohta ettepanekuid või vastuväiteid avaliku väljapaneku </w:t>
      </w:r>
      <w:del w:id="145" w:author="Kärt Voor" w:date="2024-01-29T11:15:00Z">
        <w:r w:rsidRPr="00636BE1" w:rsidDel="00324D72">
          <w:rPr>
            <w:color w:val="auto"/>
            <w:szCs w:val="24"/>
          </w:rPr>
          <w:delText xml:space="preserve">kestel </w:delText>
        </w:r>
      </w:del>
      <w:ins w:id="146" w:author="Kärt Voor" w:date="2024-01-29T11:15:00Z">
        <w:r w:rsidR="00324D72">
          <w:rPr>
            <w:color w:val="auto"/>
            <w:szCs w:val="24"/>
          </w:rPr>
          <w:t xml:space="preserve">tähtaja jooksul </w:t>
        </w:r>
      </w:ins>
      <w:r w:rsidRPr="00636BE1">
        <w:rPr>
          <w:color w:val="auto"/>
          <w:szCs w:val="24"/>
        </w:rPr>
        <w:t xml:space="preserve">või </w:t>
      </w:r>
      <w:commentRangeStart w:id="147"/>
      <w:r w:rsidRPr="00636BE1">
        <w:rPr>
          <w:color w:val="auto"/>
          <w:szCs w:val="24"/>
        </w:rPr>
        <w:t xml:space="preserve">otsustaja määratud muu tähtaja jooksul </w:t>
      </w:r>
      <w:commentRangeEnd w:id="147"/>
      <w:r w:rsidR="00324D72">
        <w:rPr>
          <w:rStyle w:val="Kommentaariviide"/>
        </w:rPr>
        <w:commentReference w:id="147"/>
      </w:r>
      <w:r w:rsidRPr="00636BE1">
        <w:rPr>
          <w:color w:val="auto"/>
          <w:szCs w:val="24"/>
        </w:rPr>
        <w:t>ja saada neile põhjendatud vastused</w:t>
      </w:r>
      <w:r>
        <w:rPr>
          <w:color w:val="auto"/>
          <w:szCs w:val="24"/>
        </w:rPr>
        <w:t>.“;</w:t>
      </w:r>
    </w:p>
    <w:p w14:paraId="080945E2" w14:textId="77777777" w:rsidR="00636BE1" w:rsidRDefault="00636BE1" w:rsidP="00A647B2">
      <w:pPr>
        <w:spacing w:after="0"/>
        <w:ind w:left="-5" w:right="51"/>
        <w:rPr>
          <w:color w:val="auto"/>
          <w:szCs w:val="24"/>
        </w:rPr>
      </w:pPr>
    </w:p>
    <w:p w14:paraId="080DCAF5" w14:textId="7BF7ED95" w:rsidR="00636BE1" w:rsidRDefault="00CA21B1" w:rsidP="00A647B2">
      <w:pPr>
        <w:spacing w:after="0"/>
        <w:ind w:left="-5" w:right="51"/>
        <w:rPr>
          <w:color w:val="auto"/>
          <w:szCs w:val="24"/>
        </w:rPr>
      </w:pPr>
      <w:r>
        <w:rPr>
          <w:b/>
          <w:bCs/>
          <w:color w:val="auto"/>
          <w:szCs w:val="24"/>
        </w:rPr>
        <w:t>30</w:t>
      </w:r>
      <w:r w:rsidR="00636BE1" w:rsidRPr="00636BE1">
        <w:rPr>
          <w:b/>
          <w:bCs/>
          <w:color w:val="auto"/>
          <w:szCs w:val="24"/>
        </w:rPr>
        <w:t>)</w:t>
      </w:r>
      <w:r w:rsidR="00636BE1">
        <w:rPr>
          <w:color w:val="auto"/>
          <w:szCs w:val="24"/>
        </w:rPr>
        <w:t xml:space="preserve"> paragrahvi 69</w:t>
      </w:r>
      <w:r w:rsidR="00636BE1" w:rsidRPr="00636BE1">
        <w:rPr>
          <w:color w:val="auto"/>
          <w:szCs w:val="24"/>
          <w:vertAlign w:val="superscript"/>
        </w:rPr>
        <w:t>8</w:t>
      </w:r>
      <w:r w:rsidR="00636BE1">
        <w:rPr>
          <w:color w:val="auto"/>
          <w:szCs w:val="24"/>
        </w:rPr>
        <w:t xml:space="preserve"> lõiked 6 ja 7 tunnistatakse kehtetuks;</w:t>
      </w:r>
    </w:p>
    <w:p w14:paraId="2A3034DF" w14:textId="77777777" w:rsidR="000220AE" w:rsidRDefault="000220AE" w:rsidP="00A647B2">
      <w:pPr>
        <w:spacing w:after="0"/>
        <w:ind w:left="-5" w:right="51"/>
        <w:rPr>
          <w:color w:val="auto"/>
          <w:szCs w:val="24"/>
        </w:rPr>
      </w:pPr>
    </w:p>
    <w:p w14:paraId="585A2702" w14:textId="7576FF1C" w:rsidR="000220AE" w:rsidRDefault="000220AE" w:rsidP="00A647B2">
      <w:pPr>
        <w:spacing w:after="0"/>
        <w:ind w:left="-5" w:right="51"/>
        <w:rPr>
          <w:color w:val="auto"/>
          <w:szCs w:val="24"/>
        </w:rPr>
      </w:pPr>
      <w:r w:rsidRPr="000220AE">
        <w:rPr>
          <w:b/>
          <w:bCs/>
          <w:color w:val="auto"/>
          <w:szCs w:val="24"/>
        </w:rPr>
        <w:t>31)</w:t>
      </w:r>
      <w:r>
        <w:rPr>
          <w:color w:val="auto"/>
          <w:szCs w:val="24"/>
        </w:rPr>
        <w:t xml:space="preserve"> paragrahvi 69</w:t>
      </w:r>
      <w:r w:rsidRPr="000220AE">
        <w:rPr>
          <w:color w:val="auto"/>
          <w:szCs w:val="24"/>
          <w:vertAlign w:val="superscript"/>
        </w:rPr>
        <w:t>9</w:t>
      </w:r>
      <w:r>
        <w:rPr>
          <w:color w:val="auto"/>
          <w:szCs w:val="24"/>
        </w:rPr>
        <w:t xml:space="preserve"> lõige 1 muudetakse ja sõnastatakse järgmiselt:</w:t>
      </w:r>
    </w:p>
    <w:p w14:paraId="69E78202" w14:textId="4ACC0CF3" w:rsidR="000220AE" w:rsidRDefault="000220AE" w:rsidP="00A647B2">
      <w:pPr>
        <w:spacing w:after="0"/>
        <w:ind w:left="-5" w:right="51"/>
        <w:rPr>
          <w:color w:val="auto"/>
          <w:szCs w:val="24"/>
        </w:rPr>
      </w:pPr>
      <w:r>
        <w:rPr>
          <w:color w:val="auto"/>
          <w:szCs w:val="24"/>
        </w:rPr>
        <w:t xml:space="preserve">„(1) </w:t>
      </w:r>
      <w:r w:rsidRPr="000220AE">
        <w:rPr>
          <w:color w:val="auto"/>
          <w:szCs w:val="24"/>
        </w:rPr>
        <w:t>Projekteerimistingimuste andmisel võib algatada Natura asjakohase hindamise ja asjakohasel juhul Natura erandi tegemise menetluse</w:t>
      </w:r>
      <w:r>
        <w:rPr>
          <w:color w:val="auto"/>
          <w:szCs w:val="24"/>
        </w:rPr>
        <w:t>.“;</w:t>
      </w:r>
    </w:p>
    <w:p w14:paraId="4877F03C" w14:textId="77777777" w:rsidR="00AD2DAB" w:rsidRDefault="00AD2DAB" w:rsidP="00A647B2">
      <w:pPr>
        <w:spacing w:after="0"/>
        <w:ind w:left="-5" w:right="51"/>
        <w:rPr>
          <w:color w:val="auto"/>
          <w:szCs w:val="24"/>
        </w:rPr>
      </w:pPr>
    </w:p>
    <w:p w14:paraId="2791C837" w14:textId="758E06D7" w:rsidR="00AD2DAB" w:rsidRDefault="00F720FA" w:rsidP="10B0E90C">
      <w:pPr>
        <w:spacing w:after="0"/>
        <w:ind w:left="-5" w:right="51"/>
        <w:rPr>
          <w:color w:val="auto"/>
        </w:rPr>
      </w:pPr>
      <w:r>
        <w:rPr>
          <w:b/>
          <w:bCs/>
          <w:color w:val="auto"/>
        </w:rPr>
        <w:t>3</w:t>
      </w:r>
      <w:r w:rsidR="000220AE">
        <w:rPr>
          <w:b/>
          <w:bCs/>
          <w:color w:val="auto"/>
        </w:rPr>
        <w:t>2</w:t>
      </w:r>
      <w:r w:rsidR="00AD2DAB" w:rsidRPr="10B0E90C">
        <w:rPr>
          <w:b/>
          <w:bCs/>
          <w:color w:val="auto"/>
        </w:rPr>
        <w:t xml:space="preserve">) </w:t>
      </w:r>
      <w:r w:rsidR="00AD2DAB" w:rsidRPr="10B0E90C">
        <w:rPr>
          <w:color w:val="auto"/>
        </w:rPr>
        <w:t>paragrahvi 69</w:t>
      </w:r>
      <w:r w:rsidR="00AD2DAB" w:rsidRPr="10B0E90C">
        <w:rPr>
          <w:color w:val="auto"/>
          <w:vertAlign w:val="superscript"/>
        </w:rPr>
        <w:t>9</w:t>
      </w:r>
      <w:r w:rsidR="00AD2DAB" w:rsidRPr="10B0E90C">
        <w:rPr>
          <w:color w:val="auto"/>
        </w:rPr>
        <w:t xml:space="preserve"> lõige 2</w:t>
      </w:r>
      <w:r w:rsidR="004F526F">
        <w:rPr>
          <w:color w:val="auto"/>
        </w:rPr>
        <w:t xml:space="preserve"> tunnistatakse kehtetuks</w:t>
      </w:r>
      <w:r w:rsidR="005E1A86">
        <w:rPr>
          <w:color w:val="auto"/>
        </w:rPr>
        <w:t>;</w:t>
      </w:r>
    </w:p>
    <w:p w14:paraId="7CC44569" w14:textId="77777777" w:rsidR="00636BE1" w:rsidRDefault="00636BE1" w:rsidP="00A647B2">
      <w:pPr>
        <w:spacing w:after="0"/>
        <w:ind w:left="-5" w:right="51"/>
        <w:rPr>
          <w:color w:val="auto"/>
          <w:szCs w:val="24"/>
        </w:rPr>
      </w:pPr>
    </w:p>
    <w:p w14:paraId="115AF70D" w14:textId="50D5414F" w:rsidR="00636BE1" w:rsidRDefault="00AD2DAB" w:rsidP="00A647B2">
      <w:pPr>
        <w:spacing w:after="0"/>
        <w:ind w:left="-5" w:right="51"/>
        <w:rPr>
          <w:color w:val="auto"/>
          <w:szCs w:val="24"/>
        </w:rPr>
      </w:pPr>
      <w:r>
        <w:rPr>
          <w:b/>
          <w:bCs/>
          <w:color w:val="auto"/>
          <w:szCs w:val="24"/>
        </w:rPr>
        <w:t>3</w:t>
      </w:r>
      <w:r w:rsidR="000220AE">
        <w:rPr>
          <w:b/>
          <w:bCs/>
          <w:color w:val="auto"/>
          <w:szCs w:val="24"/>
        </w:rPr>
        <w:t>3</w:t>
      </w:r>
      <w:r w:rsidR="00067E9F">
        <w:rPr>
          <w:b/>
          <w:bCs/>
          <w:color w:val="auto"/>
          <w:szCs w:val="24"/>
        </w:rPr>
        <w:t>)</w:t>
      </w:r>
      <w:r w:rsidR="00636BE1">
        <w:rPr>
          <w:color w:val="auto"/>
          <w:szCs w:val="24"/>
        </w:rPr>
        <w:t xml:space="preserve"> paragrahvi 69</w:t>
      </w:r>
      <w:r w:rsidR="00636BE1" w:rsidRPr="00636BE1">
        <w:rPr>
          <w:color w:val="auto"/>
          <w:szCs w:val="24"/>
          <w:vertAlign w:val="superscript"/>
        </w:rPr>
        <w:t>9</w:t>
      </w:r>
      <w:r w:rsidR="00636BE1">
        <w:rPr>
          <w:color w:val="auto"/>
          <w:szCs w:val="24"/>
        </w:rPr>
        <w:t xml:space="preserve"> täiendatakse lõikega 3 järgmises sõnastuses:</w:t>
      </w:r>
    </w:p>
    <w:p w14:paraId="7B6DF89B" w14:textId="1A32CD3F" w:rsidR="00636BE1" w:rsidRDefault="00636BE1" w:rsidP="00A647B2">
      <w:pPr>
        <w:spacing w:after="0"/>
        <w:ind w:left="-5" w:right="51"/>
        <w:rPr>
          <w:color w:val="auto"/>
          <w:szCs w:val="24"/>
        </w:rPr>
      </w:pPr>
      <w:r>
        <w:rPr>
          <w:color w:val="auto"/>
          <w:szCs w:val="24"/>
        </w:rPr>
        <w:t>„</w:t>
      </w:r>
      <w:bookmarkStart w:id="148" w:name="_Hlk151990512"/>
      <w:r>
        <w:rPr>
          <w:color w:val="auto"/>
          <w:szCs w:val="24"/>
        </w:rPr>
        <w:t xml:space="preserve">(3) </w:t>
      </w:r>
      <w:r w:rsidRPr="00636BE1">
        <w:rPr>
          <w:color w:val="auto"/>
          <w:szCs w:val="24"/>
        </w:rPr>
        <w:t xml:space="preserve">Natura hindamise tulemusena </w:t>
      </w:r>
      <w:commentRangeStart w:id="149"/>
      <w:r w:rsidRPr="00636BE1">
        <w:rPr>
          <w:color w:val="auto"/>
          <w:szCs w:val="24"/>
        </w:rPr>
        <w:t>võib projekteerimistingimusi muuta</w:t>
      </w:r>
      <w:commentRangeEnd w:id="149"/>
      <w:r w:rsidR="00EF30F5">
        <w:rPr>
          <w:rStyle w:val="Kommentaariviide"/>
        </w:rPr>
        <w:commentReference w:id="149"/>
      </w:r>
      <w:r>
        <w:rPr>
          <w:color w:val="auto"/>
          <w:szCs w:val="24"/>
        </w:rPr>
        <w:t>.“;</w:t>
      </w:r>
    </w:p>
    <w:bookmarkEnd w:id="148"/>
    <w:p w14:paraId="42A58B5B" w14:textId="77777777" w:rsidR="00636BE1" w:rsidRDefault="00636BE1" w:rsidP="00A647B2">
      <w:pPr>
        <w:spacing w:after="0"/>
        <w:ind w:left="-5" w:right="51"/>
        <w:rPr>
          <w:color w:val="auto"/>
          <w:szCs w:val="24"/>
        </w:rPr>
      </w:pPr>
    </w:p>
    <w:p w14:paraId="204A254D" w14:textId="05C30C01" w:rsidR="00636BE1" w:rsidRDefault="00AD2DAB" w:rsidP="00A647B2">
      <w:pPr>
        <w:spacing w:after="0"/>
        <w:ind w:left="-5" w:right="51"/>
        <w:rPr>
          <w:color w:val="auto"/>
          <w:szCs w:val="24"/>
        </w:rPr>
      </w:pPr>
      <w:r>
        <w:rPr>
          <w:b/>
          <w:bCs/>
          <w:color w:val="auto"/>
          <w:szCs w:val="24"/>
        </w:rPr>
        <w:t>3</w:t>
      </w:r>
      <w:r w:rsidR="000220AE">
        <w:rPr>
          <w:b/>
          <w:bCs/>
          <w:color w:val="auto"/>
          <w:szCs w:val="24"/>
        </w:rPr>
        <w:t>4</w:t>
      </w:r>
      <w:r w:rsidR="00097EE9" w:rsidRPr="00097EE9">
        <w:rPr>
          <w:b/>
          <w:bCs/>
          <w:color w:val="auto"/>
          <w:szCs w:val="24"/>
        </w:rPr>
        <w:t>)</w:t>
      </w:r>
      <w:r w:rsidR="00097EE9">
        <w:rPr>
          <w:color w:val="auto"/>
          <w:szCs w:val="24"/>
        </w:rPr>
        <w:t xml:space="preserve"> seadust täiendatakse §-ga 69</w:t>
      </w:r>
      <w:r w:rsidR="00097EE9" w:rsidRPr="00097EE9">
        <w:rPr>
          <w:color w:val="auto"/>
          <w:szCs w:val="24"/>
          <w:vertAlign w:val="superscript"/>
        </w:rPr>
        <w:t>10</w:t>
      </w:r>
      <w:r w:rsidR="00097EE9">
        <w:rPr>
          <w:color w:val="auto"/>
          <w:szCs w:val="24"/>
        </w:rPr>
        <w:t xml:space="preserve"> järgmises sõnastuses:</w:t>
      </w:r>
    </w:p>
    <w:p w14:paraId="7ED3F0B4" w14:textId="2B9753CA" w:rsidR="00636BE1" w:rsidRPr="00097EE9" w:rsidRDefault="00097EE9" w:rsidP="00A647B2">
      <w:pPr>
        <w:spacing w:after="0"/>
        <w:ind w:left="-5" w:right="51"/>
        <w:rPr>
          <w:b/>
          <w:bCs/>
          <w:color w:val="auto"/>
          <w:szCs w:val="24"/>
        </w:rPr>
      </w:pPr>
      <w:commentRangeStart w:id="150"/>
      <w:r>
        <w:rPr>
          <w:color w:val="auto"/>
          <w:szCs w:val="24"/>
        </w:rPr>
        <w:t>„</w:t>
      </w:r>
      <w:r w:rsidRPr="00097EE9">
        <w:rPr>
          <w:b/>
          <w:bCs/>
          <w:color w:val="auto"/>
          <w:szCs w:val="24"/>
        </w:rPr>
        <w:t>§ 69</w:t>
      </w:r>
      <w:r w:rsidRPr="00097EE9">
        <w:rPr>
          <w:b/>
          <w:bCs/>
          <w:color w:val="auto"/>
          <w:szCs w:val="24"/>
          <w:vertAlign w:val="superscript"/>
        </w:rPr>
        <w:t>10</w:t>
      </w:r>
      <w:r w:rsidRPr="00097EE9">
        <w:rPr>
          <w:b/>
          <w:bCs/>
          <w:color w:val="auto"/>
          <w:szCs w:val="24"/>
        </w:rPr>
        <w:t>. Leevendusmeetmete rakendamine</w:t>
      </w:r>
      <w:commentRangeEnd w:id="150"/>
      <w:r w:rsidR="00427F97">
        <w:rPr>
          <w:rStyle w:val="Kommentaariviide"/>
        </w:rPr>
        <w:commentReference w:id="150"/>
      </w:r>
    </w:p>
    <w:p w14:paraId="576DF6BF" w14:textId="68290CD2" w:rsidR="00097EE9" w:rsidRDefault="00097EE9" w:rsidP="00097EE9">
      <w:pPr>
        <w:spacing w:after="0"/>
        <w:ind w:left="-15" w:right="51" w:firstLine="0"/>
        <w:rPr>
          <w:color w:val="auto"/>
        </w:rPr>
      </w:pPr>
      <w:r w:rsidRPr="10B0E90C">
        <w:rPr>
          <w:color w:val="auto"/>
        </w:rPr>
        <w:t xml:space="preserve">(1) </w:t>
      </w:r>
      <w:commentRangeStart w:id="151"/>
      <w:r w:rsidR="00B465B8" w:rsidRPr="10B0E90C">
        <w:rPr>
          <w:color w:val="auto"/>
        </w:rPr>
        <w:t xml:space="preserve">Leevendusmeetmed käesoleva peatüki tähenduses on </w:t>
      </w:r>
      <w:r w:rsidR="00A1688E" w:rsidRPr="10B0E90C">
        <w:rPr>
          <w:color w:val="auto"/>
        </w:rPr>
        <w:t xml:space="preserve">kavandatava </w:t>
      </w:r>
      <w:r w:rsidR="00B465B8" w:rsidRPr="10B0E90C">
        <w:rPr>
          <w:color w:val="auto"/>
        </w:rPr>
        <w:t xml:space="preserve">tegevuse asukohas Natura 2000 </w:t>
      </w:r>
      <w:commentRangeStart w:id="152"/>
      <w:r w:rsidR="00B465B8" w:rsidRPr="10B0E90C">
        <w:rPr>
          <w:color w:val="auto"/>
        </w:rPr>
        <w:t xml:space="preserve">kaitse-eesmärgiks olevatele liikidele ja elupaigatüüpidele avalduva </w:t>
      </w:r>
      <w:commentRangeEnd w:id="152"/>
      <w:r w:rsidR="00496DDC">
        <w:rPr>
          <w:rStyle w:val="Kommentaariviide"/>
        </w:rPr>
        <w:commentReference w:id="152"/>
      </w:r>
      <w:r w:rsidR="00B465B8" w:rsidRPr="10B0E90C">
        <w:rPr>
          <w:color w:val="auto"/>
        </w:rPr>
        <w:t xml:space="preserve">ebasoodsa mõju vältimiseks võetavad meetmed. </w:t>
      </w:r>
      <w:commentRangeEnd w:id="151"/>
      <w:r w:rsidR="00EE2ADD">
        <w:rPr>
          <w:rStyle w:val="Kommentaariviide"/>
        </w:rPr>
        <w:commentReference w:id="151"/>
      </w:r>
      <w:r w:rsidR="00B465B8" w:rsidRPr="10B0E90C">
        <w:rPr>
          <w:color w:val="auto"/>
        </w:rPr>
        <w:t xml:space="preserve">Leevendusmeetmeteks </w:t>
      </w:r>
      <w:r w:rsidR="00B465B8" w:rsidRPr="004F526F">
        <w:rPr>
          <w:color w:val="auto"/>
        </w:rPr>
        <w:t>ei loeta õigus</w:t>
      </w:r>
      <w:r w:rsidR="76B9F8EA" w:rsidRPr="004F526F">
        <w:rPr>
          <w:color w:val="auto"/>
        </w:rPr>
        <w:t xml:space="preserve">e </w:t>
      </w:r>
      <w:proofErr w:type="spellStart"/>
      <w:r w:rsidR="76B9F8EA" w:rsidRPr="004F526F">
        <w:rPr>
          <w:color w:val="auto"/>
        </w:rPr>
        <w:t>üld</w:t>
      </w:r>
      <w:r w:rsidR="00B465B8" w:rsidRPr="004F526F">
        <w:rPr>
          <w:color w:val="auto"/>
        </w:rPr>
        <w:t>aktis</w:t>
      </w:r>
      <w:proofErr w:type="spellEnd"/>
      <w:r w:rsidR="00B465B8" w:rsidRPr="004F526F">
        <w:rPr>
          <w:color w:val="auto"/>
        </w:rPr>
        <w:t xml:space="preserve">, </w:t>
      </w:r>
      <w:r w:rsidR="6B7524D4" w:rsidRPr="004F526F">
        <w:rPr>
          <w:color w:val="auto"/>
        </w:rPr>
        <w:t xml:space="preserve"> planeeringus, </w:t>
      </w:r>
      <w:r w:rsidR="00B465B8" w:rsidRPr="004F526F">
        <w:rPr>
          <w:color w:val="auto"/>
        </w:rPr>
        <w:t>kaitsekorralduskavas, liigi kaitse ja ohjamise ning elupaiga</w:t>
      </w:r>
      <w:r w:rsidR="00B465B8" w:rsidRPr="10B0E90C">
        <w:rPr>
          <w:color w:val="auto"/>
        </w:rPr>
        <w:t xml:space="preserve"> tegevuskavas toodud kaitse korraldamiseks vajalikke meetmeid.</w:t>
      </w:r>
      <w:r w:rsidR="0023643C" w:rsidRPr="10B0E90C">
        <w:rPr>
          <w:color w:val="auto"/>
        </w:rPr>
        <w:t xml:space="preserve"> </w:t>
      </w:r>
    </w:p>
    <w:p w14:paraId="7E96123B" w14:textId="77777777" w:rsidR="004F526F" w:rsidRDefault="004F526F" w:rsidP="00097EE9">
      <w:pPr>
        <w:spacing w:after="0"/>
        <w:ind w:left="-15" w:right="51" w:firstLine="0"/>
        <w:rPr>
          <w:color w:val="auto"/>
          <w:szCs w:val="24"/>
        </w:rPr>
      </w:pPr>
    </w:p>
    <w:p w14:paraId="27DCE44B" w14:textId="1D75BFB9" w:rsidR="00A647B2" w:rsidRDefault="00097EE9" w:rsidP="10B0E90C">
      <w:pPr>
        <w:spacing w:after="0"/>
        <w:ind w:left="-15" w:right="51" w:firstLine="0"/>
        <w:rPr>
          <w:color w:val="auto"/>
        </w:rPr>
      </w:pPr>
      <w:r w:rsidRPr="2E7A639D">
        <w:rPr>
          <w:color w:val="auto"/>
        </w:rPr>
        <w:t xml:space="preserve">(2) Kui </w:t>
      </w:r>
      <w:proofErr w:type="spellStart"/>
      <w:r w:rsidRPr="2E7A639D">
        <w:rPr>
          <w:color w:val="auto"/>
        </w:rPr>
        <w:t>järelseire</w:t>
      </w:r>
      <w:proofErr w:type="spellEnd"/>
      <w:r w:rsidRPr="2E7A639D">
        <w:rPr>
          <w:color w:val="auto"/>
        </w:rPr>
        <w:t xml:space="preserve"> või riikliku järelevalve käigus selgub, et leevendusmeetmed ei ole sobivad või piisavad</w:t>
      </w:r>
      <w:r w:rsidR="23B373A2" w:rsidRPr="2E7A639D">
        <w:rPr>
          <w:color w:val="auto"/>
        </w:rPr>
        <w:t>,</w:t>
      </w:r>
      <w:r w:rsidRPr="2E7A639D">
        <w:rPr>
          <w:color w:val="auto"/>
        </w:rPr>
        <w:t xml:space="preserve"> algatab </w:t>
      </w:r>
      <w:r w:rsidR="00804140" w:rsidRPr="2E7A639D">
        <w:rPr>
          <w:color w:val="auto"/>
        </w:rPr>
        <w:t>otsustaja</w:t>
      </w:r>
      <w:r w:rsidRPr="2E7A639D">
        <w:rPr>
          <w:color w:val="auto"/>
        </w:rPr>
        <w:t xml:space="preserve">  </w:t>
      </w:r>
      <w:commentRangeStart w:id="153"/>
      <w:r w:rsidRPr="2E7A639D">
        <w:rPr>
          <w:color w:val="auto"/>
        </w:rPr>
        <w:t xml:space="preserve">menetluse tegevusloa või </w:t>
      </w:r>
      <w:commentRangeEnd w:id="153"/>
      <w:r w:rsidR="00D531EF">
        <w:rPr>
          <w:rStyle w:val="Kommentaariviide"/>
        </w:rPr>
        <w:commentReference w:id="153"/>
      </w:r>
      <w:r w:rsidRPr="2E7A639D">
        <w:rPr>
          <w:color w:val="auto"/>
        </w:rPr>
        <w:t>strateegilise planeerimisdokumendi tingimuste muutmiseks või täiendavate leevendusmeetmete määramiseks.“;</w:t>
      </w:r>
    </w:p>
    <w:p w14:paraId="2C4A44CC" w14:textId="77777777" w:rsidR="00097EE9" w:rsidRDefault="00097EE9" w:rsidP="00097EE9">
      <w:pPr>
        <w:spacing w:after="0"/>
        <w:ind w:left="-15" w:right="51" w:firstLine="0"/>
        <w:rPr>
          <w:color w:val="auto"/>
          <w:szCs w:val="24"/>
        </w:rPr>
      </w:pPr>
    </w:p>
    <w:p w14:paraId="3E828B4F" w14:textId="5316935E" w:rsidR="00097EE9" w:rsidRDefault="00097EE9" w:rsidP="00097EE9">
      <w:pPr>
        <w:spacing w:after="0"/>
        <w:ind w:left="-15" w:right="51" w:firstLine="0"/>
        <w:rPr>
          <w:color w:val="auto"/>
          <w:szCs w:val="24"/>
        </w:rPr>
      </w:pPr>
      <w:r w:rsidRPr="00097EE9">
        <w:rPr>
          <w:b/>
          <w:bCs/>
          <w:color w:val="auto"/>
          <w:szCs w:val="24"/>
        </w:rPr>
        <w:t>3</w:t>
      </w:r>
      <w:r w:rsidR="000220AE">
        <w:rPr>
          <w:b/>
          <w:bCs/>
          <w:color w:val="auto"/>
          <w:szCs w:val="24"/>
        </w:rPr>
        <w:t>5</w:t>
      </w:r>
      <w:r w:rsidRPr="00097EE9">
        <w:rPr>
          <w:b/>
          <w:bCs/>
          <w:color w:val="auto"/>
          <w:szCs w:val="24"/>
        </w:rPr>
        <w:t>)</w:t>
      </w:r>
      <w:r>
        <w:rPr>
          <w:color w:val="auto"/>
          <w:szCs w:val="24"/>
        </w:rPr>
        <w:t xml:space="preserve"> paragrahvi 70</w:t>
      </w:r>
      <w:r w:rsidRPr="00097EE9">
        <w:rPr>
          <w:color w:val="auto"/>
          <w:szCs w:val="24"/>
          <w:vertAlign w:val="superscript"/>
        </w:rPr>
        <w:t>1</w:t>
      </w:r>
      <w:r>
        <w:rPr>
          <w:color w:val="auto"/>
          <w:szCs w:val="24"/>
        </w:rPr>
        <w:t xml:space="preserve"> täiendatakse lõigetega 4 ja 5 järgmises sõnastuses:</w:t>
      </w:r>
    </w:p>
    <w:p w14:paraId="3EBD7749" w14:textId="4D705ACA" w:rsidR="00097EE9" w:rsidRDefault="00097EE9" w:rsidP="10B0E90C">
      <w:pPr>
        <w:spacing w:after="0"/>
        <w:ind w:left="-15" w:right="51" w:firstLine="0"/>
        <w:rPr>
          <w:color w:val="auto"/>
        </w:rPr>
      </w:pPr>
      <w:r w:rsidRPr="2E7A639D">
        <w:rPr>
          <w:color w:val="auto"/>
        </w:rPr>
        <w:t xml:space="preserve">„(4) Hüvitusmeetmete elluviimise lõpetamisest teavitab </w:t>
      </w:r>
      <w:r w:rsidR="7B8D536B" w:rsidRPr="2E7A639D">
        <w:rPr>
          <w:color w:val="auto"/>
        </w:rPr>
        <w:t xml:space="preserve">tegevusloa </w:t>
      </w:r>
      <w:r w:rsidRPr="2E7A639D">
        <w:rPr>
          <w:color w:val="auto"/>
        </w:rPr>
        <w:t xml:space="preserve">omaja </w:t>
      </w:r>
      <w:commentRangeStart w:id="154"/>
      <w:r w:rsidR="7371BB50" w:rsidRPr="2E7A639D">
        <w:rPr>
          <w:color w:val="auto"/>
        </w:rPr>
        <w:t>tegevusloa</w:t>
      </w:r>
      <w:r w:rsidRPr="2E7A639D">
        <w:rPr>
          <w:color w:val="auto"/>
        </w:rPr>
        <w:t xml:space="preserve"> andjat</w:t>
      </w:r>
      <w:r w:rsidR="48FF72BA" w:rsidRPr="2E7A639D">
        <w:rPr>
          <w:color w:val="auto"/>
        </w:rPr>
        <w:t xml:space="preserve"> </w:t>
      </w:r>
      <w:commentRangeEnd w:id="154"/>
      <w:r w:rsidR="0079135B">
        <w:rPr>
          <w:rStyle w:val="Kommentaariviide"/>
        </w:rPr>
        <w:commentReference w:id="154"/>
      </w:r>
      <w:r w:rsidR="48FF72BA" w:rsidRPr="2E7A639D">
        <w:rPr>
          <w:color w:val="auto"/>
        </w:rPr>
        <w:t>ning</w:t>
      </w:r>
      <w:r w:rsidRPr="2E7A639D">
        <w:rPr>
          <w:color w:val="auto"/>
        </w:rPr>
        <w:t xml:space="preserve"> strateegilise planeerimisdokumendi koostaja või koostamise korraldaja strateegilise planeerimisdokumendi kehtestajat.</w:t>
      </w:r>
    </w:p>
    <w:p w14:paraId="00CC2892" w14:textId="77777777" w:rsidR="00097EE9" w:rsidRPr="00097EE9" w:rsidRDefault="00097EE9" w:rsidP="00097EE9">
      <w:pPr>
        <w:spacing w:after="0"/>
        <w:ind w:left="-15" w:right="51" w:firstLine="0"/>
        <w:rPr>
          <w:color w:val="auto"/>
          <w:szCs w:val="24"/>
        </w:rPr>
      </w:pPr>
    </w:p>
    <w:p w14:paraId="0595FBFF" w14:textId="1A1DC968" w:rsidR="00097EE9" w:rsidRPr="00097EE9" w:rsidRDefault="00097EE9" w:rsidP="10B0E90C">
      <w:pPr>
        <w:spacing w:after="0"/>
        <w:ind w:left="-15" w:right="51" w:firstLine="0"/>
        <w:rPr>
          <w:color w:val="auto"/>
        </w:rPr>
      </w:pPr>
      <w:r w:rsidRPr="2E7A639D">
        <w:rPr>
          <w:color w:val="auto"/>
        </w:rPr>
        <w:lastRenderedPageBreak/>
        <w:t xml:space="preserve">(5) Kui </w:t>
      </w:r>
      <w:proofErr w:type="spellStart"/>
      <w:r w:rsidRPr="2E7A639D">
        <w:rPr>
          <w:color w:val="auto"/>
        </w:rPr>
        <w:t>järelseire</w:t>
      </w:r>
      <w:proofErr w:type="spellEnd"/>
      <w:r w:rsidRPr="2E7A639D">
        <w:rPr>
          <w:color w:val="auto"/>
        </w:rPr>
        <w:t xml:space="preserve"> või riikliku järelevalve käigus selgub, et hüvitusmeetmed ei ole sobivad või piisavad</w:t>
      </w:r>
      <w:r w:rsidR="7AFC0994" w:rsidRPr="2E7A639D">
        <w:rPr>
          <w:color w:val="auto"/>
        </w:rPr>
        <w:t>,</w:t>
      </w:r>
      <w:r w:rsidRPr="2E7A639D">
        <w:rPr>
          <w:color w:val="auto"/>
        </w:rPr>
        <w:t xml:space="preserve"> algatab </w:t>
      </w:r>
      <w:r w:rsidR="19D0DC85" w:rsidRPr="2E7A639D">
        <w:rPr>
          <w:color w:val="auto"/>
        </w:rPr>
        <w:t>otsustaja</w:t>
      </w:r>
      <w:r w:rsidRPr="2E7A639D">
        <w:rPr>
          <w:color w:val="auto"/>
        </w:rPr>
        <w:t xml:space="preserve"> </w:t>
      </w:r>
      <w:commentRangeStart w:id="155"/>
      <w:r w:rsidRPr="2E7A639D">
        <w:rPr>
          <w:color w:val="auto"/>
        </w:rPr>
        <w:t xml:space="preserve">menetluse tegevusloa </w:t>
      </w:r>
      <w:commentRangeEnd w:id="155"/>
      <w:r w:rsidR="0079135B">
        <w:rPr>
          <w:rStyle w:val="Kommentaariviide"/>
        </w:rPr>
        <w:commentReference w:id="155"/>
      </w:r>
      <w:r w:rsidRPr="2E7A639D">
        <w:rPr>
          <w:color w:val="auto"/>
        </w:rPr>
        <w:t xml:space="preserve">või strateegilise planeerimisdokumendi tingimuste muutmiseks </w:t>
      </w:r>
      <w:r w:rsidR="004E7C28" w:rsidRPr="2E7A639D">
        <w:rPr>
          <w:color w:val="auto"/>
        </w:rPr>
        <w:t>või</w:t>
      </w:r>
      <w:r w:rsidRPr="2E7A639D">
        <w:rPr>
          <w:color w:val="auto"/>
        </w:rPr>
        <w:t xml:space="preserve"> täiendavate hüvitusmeetmete määramiseks.“;</w:t>
      </w:r>
    </w:p>
    <w:p w14:paraId="6D2A15E7" w14:textId="77777777" w:rsidR="00A55F7A" w:rsidRPr="008A1707" w:rsidRDefault="00A55F7A" w:rsidP="006F4FA8">
      <w:pPr>
        <w:spacing w:after="0"/>
        <w:ind w:left="-5" w:right="51"/>
        <w:rPr>
          <w:color w:val="auto"/>
          <w:szCs w:val="24"/>
        </w:rPr>
      </w:pPr>
    </w:p>
    <w:p w14:paraId="2D2EC974" w14:textId="0AD7F581" w:rsidR="00250601" w:rsidRPr="00AE65E2" w:rsidRDefault="004E7C28" w:rsidP="006F4FA8">
      <w:pPr>
        <w:spacing w:after="0" w:line="259" w:lineRule="auto"/>
        <w:ind w:left="0" w:firstLine="0"/>
        <w:rPr>
          <w:b/>
          <w:color w:val="auto"/>
          <w:szCs w:val="24"/>
        </w:rPr>
      </w:pPr>
      <w:r>
        <w:rPr>
          <w:rStyle w:val="normaltextrun"/>
          <w:b/>
          <w:bCs/>
          <w:color w:val="auto"/>
          <w:shd w:val="clear" w:color="auto" w:fill="FFFFFF"/>
        </w:rPr>
        <w:t>3</w:t>
      </w:r>
      <w:r w:rsidR="000220AE">
        <w:rPr>
          <w:rStyle w:val="normaltextrun"/>
          <w:b/>
          <w:bCs/>
          <w:color w:val="auto"/>
          <w:shd w:val="clear" w:color="auto" w:fill="FFFFFF"/>
        </w:rPr>
        <w:t>6</w:t>
      </w:r>
      <w:r w:rsidR="00AE65E2" w:rsidRPr="00AE65E2">
        <w:rPr>
          <w:rStyle w:val="normaltextrun"/>
          <w:b/>
          <w:bCs/>
          <w:color w:val="auto"/>
          <w:shd w:val="clear" w:color="auto" w:fill="FFFFFF"/>
        </w:rPr>
        <w:t>)</w:t>
      </w:r>
      <w:r w:rsidR="00AE65E2" w:rsidRPr="00AE65E2">
        <w:rPr>
          <w:rStyle w:val="normaltextrun"/>
          <w:color w:val="auto"/>
          <w:shd w:val="clear" w:color="auto" w:fill="FFFFFF"/>
        </w:rPr>
        <w:t xml:space="preserve"> paragrahvi 91 lõige 24 tunnistatakse kehtetuks.</w:t>
      </w:r>
      <w:r w:rsidR="00AE65E2" w:rsidRPr="00AE65E2">
        <w:rPr>
          <w:rStyle w:val="eop"/>
          <w:color w:val="auto"/>
          <w:shd w:val="clear" w:color="auto" w:fill="FFFFFF"/>
        </w:rPr>
        <w:t> </w:t>
      </w:r>
    </w:p>
    <w:p w14:paraId="3505753D" w14:textId="667303E6" w:rsidR="00016B6A" w:rsidRDefault="00016B6A" w:rsidP="006F4FA8">
      <w:pPr>
        <w:spacing w:after="0" w:line="259" w:lineRule="auto"/>
        <w:ind w:left="0" w:firstLine="0"/>
        <w:rPr>
          <w:color w:val="auto"/>
          <w:szCs w:val="24"/>
        </w:rPr>
      </w:pPr>
    </w:p>
    <w:p w14:paraId="158D1DED" w14:textId="280C1EDC" w:rsidR="001F4E6B" w:rsidRPr="001F4E6B" w:rsidRDefault="001F4E6B" w:rsidP="001F4E6B">
      <w:pPr>
        <w:spacing w:after="0" w:line="259" w:lineRule="auto"/>
        <w:ind w:left="0" w:firstLine="0"/>
        <w:rPr>
          <w:b/>
          <w:bCs/>
          <w:color w:val="auto"/>
          <w:szCs w:val="24"/>
        </w:rPr>
      </w:pPr>
      <w:r w:rsidRPr="001F4E6B">
        <w:rPr>
          <w:b/>
          <w:bCs/>
          <w:color w:val="auto"/>
          <w:szCs w:val="24"/>
        </w:rPr>
        <w:t>§ 3. Metsaseaduse</w:t>
      </w:r>
      <w:commentRangeStart w:id="156"/>
      <w:r w:rsidRPr="001F4E6B">
        <w:rPr>
          <w:b/>
          <w:bCs/>
          <w:color w:val="auto"/>
          <w:szCs w:val="24"/>
        </w:rPr>
        <w:t xml:space="preserve"> </w:t>
      </w:r>
      <w:del w:id="157" w:author="Kärt Voor" w:date="2024-01-29T14:53:00Z">
        <w:r w:rsidRPr="001F4E6B" w:rsidDel="0057120B">
          <w:rPr>
            <w:b/>
            <w:bCs/>
            <w:color w:val="auto"/>
            <w:szCs w:val="24"/>
          </w:rPr>
          <w:delText>täiendamine</w:delText>
        </w:r>
      </w:del>
      <w:ins w:id="158" w:author="Kärt Voor" w:date="2024-01-29T14:53:00Z">
        <w:r w:rsidR="0057120B">
          <w:rPr>
            <w:b/>
            <w:bCs/>
            <w:color w:val="auto"/>
            <w:szCs w:val="24"/>
          </w:rPr>
          <w:t>muutmine</w:t>
        </w:r>
        <w:commentRangeEnd w:id="156"/>
        <w:r w:rsidR="0057120B">
          <w:rPr>
            <w:rStyle w:val="Kommentaariviide"/>
          </w:rPr>
          <w:commentReference w:id="156"/>
        </w:r>
      </w:ins>
    </w:p>
    <w:p w14:paraId="61C1C9DD" w14:textId="77777777" w:rsidR="001F4E6B" w:rsidRPr="001F4E6B" w:rsidRDefault="001F4E6B" w:rsidP="001F4E6B">
      <w:pPr>
        <w:spacing w:after="0" w:line="259" w:lineRule="auto"/>
        <w:ind w:left="0" w:firstLine="0"/>
        <w:rPr>
          <w:color w:val="auto"/>
          <w:szCs w:val="24"/>
        </w:rPr>
      </w:pPr>
    </w:p>
    <w:p w14:paraId="626A0909" w14:textId="77777777" w:rsidR="001F4E6B" w:rsidRPr="001F4E6B" w:rsidRDefault="001F4E6B" w:rsidP="001F4E6B">
      <w:pPr>
        <w:spacing w:after="0" w:line="259" w:lineRule="auto"/>
        <w:ind w:left="0" w:firstLine="0"/>
        <w:rPr>
          <w:color w:val="auto"/>
          <w:szCs w:val="24"/>
        </w:rPr>
      </w:pPr>
      <w:r w:rsidRPr="001F4E6B">
        <w:rPr>
          <w:color w:val="auto"/>
          <w:szCs w:val="24"/>
        </w:rPr>
        <w:t>Metsaseaduse § 41 täiendatakse lõikega 7</w:t>
      </w:r>
      <w:r w:rsidRPr="001F4E6B">
        <w:rPr>
          <w:color w:val="auto"/>
          <w:szCs w:val="24"/>
          <w:vertAlign w:val="superscript"/>
        </w:rPr>
        <w:t>1</w:t>
      </w:r>
      <w:r w:rsidRPr="001F4E6B">
        <w:rPr>
          <w:color w:val="auto"/>
          <w:szCs w:val="24"/>
        </w:rPr>
        <w:t xml:space="preserve"> järgmises sõnastuses:</w:t>
      </w:r>
    </w:p>
    <w:p w14:paraId="18E991BD" w14:textId="3704121D" w:rsidR="001F4E6B" w:rsidRPr="001F4E6B" w:rsidRDefault="001F4E6B" w:rsidP="001F4E6B">
      <w:pPr>
        <w:spacing w:after="0" w:line="259" w:lineRule="auto"/>
        <w:ind w:left="0" w:firstLine="0"/>
        <w:rPr>
          <w:color w:val="auto"/>
          <w:szCs w:val="24"/>
        </w:rPr>
      </w:pPr>
      <w:r w:rsidRPr="001F4E6B">
        <w:rPr>
          <w:color w:val="auto"/>
          <w:szCs w:val="24"/>
        </w:rPr>
        <w:t>„(7</w:t>
      </w:r>
      <w:r w:rsidRPr="001F4E6B">
        <w:rPr>
          <w:color w:val="auto"/>
          <w:szCs w:val="24"/>
          <w:vertAlign w:val="superscript"/>
        </w:rPr>
        <w:t>1</w:t>
      </w:r>
      <w:r w:rsidRPr="001F4E6B">
        <w:rPr>
          <w:color w:val="auto"/>
          <w:szCs w:val="24"/>
        </w:rPr>
        <w:t xml:space="preserve">) Metsateatise menetluses avaldatakse looduskaitseseaduse </w:t>
      </w:r>
      <w:commentRangeStart w:id="159"/>
      <w:r w:rsidRPr="001F4E6B">
        <w:rPr>
          <w:color w:val="auto"/>
          <w:szCs w:val="24"/>
        </w:rPr>
        <w:t>§ 69</w:t>
      </w:r>
      <w:r w:rsidRPr="001F4E6B">
        <w:rPr>
          <w:color w:val="auto"/>
          <w:szCs w:val="24"/>
          <w:vertAlign w:val="superscript"/>
        </w:rPr>
        <w:t>8</w:t>
      </w:r>
      <w:r w:rsidRPr="001F4E6B">
        <w:rPr>
          <w:color w:val="auto"/>
          <w:szCs w:val="24"/>
        </w:rPr>
        <w:t xml:space="preserve"> lõikes 2 nimetatud Natura </w:t>
      </w:r>
      <w:ins w:id="160" w:author="Kärt Voor" w:date="2024-01-29T14:24:00Z">
        <w:r w:rsidR="005B3057">
          <w:rPr>
            <w:color w:val="auto"/>
            <w:szCs w:val="24"/>
          </w:rPr>
          <w:t xml:space="preserve">asjakohase </w:t>
        </w:r>
      </w:ins>
      <w:r w:rsidRPr="001F4E6B">
        <w:rPr>
          <w:color w:val="auto"/>
          <w:szCs w:val="24"/>
        </w:rPr>
        <w:t xml:space="preserve">hindamise </w:t>
      </w:r>
      <w:del w:id="161" w:author="Kärt Voor" w:date="2024-01-29T14:24:00Z">
        <w:r w:rsidRPr="001F4E6B" w:rsidDel="005B3057">
          <w:rPr>
            <w:color w:val="auto"/>
            <w:szCs w:val="24"/>
          </w:rPr>
          <w:delText xml:space="preserve">teated </w:delText>
        </w:r>
      </w:del>
      <w:ins w:id="162" w:author="Kärt Voor" w:date="2024-01-29T14:24:00Z">
        <w:r w:rsidR="005B3057">
          <w:rPr>
            <w:color w:val="auto"/>
            <w:szCs w:val="24"/>
          </w:rPr>
          <w:t>teade</w:t>
        </w:r>
        <w:r w:rsidR="005B3057" w:rsidRPr="001F4E6B">
          <w:rPr>
            <w:color w:val="auto"/>
            <w:szCs w:val="24"/>
          </w:rPr>
          <w:t xml:space="preserve"> </w:t>
        </w:r>
      </w:ins>
      <w:r w:rsidRPr="001F4E6B">
        <w:rPr>
          <w:color w:val="auto"/>
          <w:szCs w:val="24"/>
        </w:rPr>
        <w:t>metsaregistris</w:t>
      </w:r>
      <w:commentRangeEnd w:id="159"/>
      <w:r w:rsidR="005B3057">
        <w:rPr>
          <w:rStyle w:val="Kommentaariviide"/>
        </w:rPr>
        <w:commentReference w:id="159"/>
      </w:r>
      <w:r w:rsidRPr="001F4E6B">
        <w:rPr>
          <w:color w:val="auto"/>
          <w:szCs w:val="24"/>
        </w:rPr>
        <w:t xml:space="preserve">. </w:t>
      </w:r>
      <w:commentRangeStart w:id="163"/>
      <w:r w:rsidRPr="001F4E6B">
        <w:rPr>
          <w:color w:val="auto"/>
          <w:szCs w:val="24"/>
        </w:rPr>
        <w:t>Metsateatise eelnõu ja eelhinnangu, mille kohaselt ei ole Natura asjakohane hindamine vajalik või põhjendus, miks eelhinnang on jäetud looduskaitseseaduse § 69</w:t>
      </w:r>
      <w:r w:rsidRPr="001F4E6B">
        <w:rPr>
          <w:color w:val="auto"/>
          <w:szCs w:val="24"/>
          <w:vertAlign w:val="superscript"/>
        </w:rPr>
        <w:t>3</w:t>
      </w:r>
      <w:r w:rsidRPr="001F4E6B">
        <w:rPr>
          <w:color w:val="auto"/>
          <w:szCs w:val="24"/>
        </w:rPr>
        <w:t xml:space="preserve"> lõikes 4 nimetatud juhul andmata, avaliku väljapaneku tähtaeg on 7 päeva.“.</w:t>
      </w:r>
      <w:commentRangeEnd w:id="163"/>
      <w:r w:rsidR="005B3057">
        <w:rPr>
          <w:rStyle w:val="Kommentaariviide"/>
        </w:rPr>
        <w:commentReference w:id="163"/>
      </w:r>
    </w:p>
    <w:p w14:paraId="4726DEEF" w14:textId="77777777" w:rsidR="004E7C28" w:rsidRDefault="004E7C28" w:rsidP="006F4FA8">
      <w:pPr>
        <w:spacing w:after="0" w:line="259" w:lineRule="auto"/>
        <w:ind w:left="0" w:firstLine="0"/>
        <w:rPr>
          <w:color w:val="auto"/>
          <w:szCs w:val="24"/>
        </w:rPr>
      </w:pPr>
    </w:p>
    <w:p w14:paraId="67325327" w14:textId="77777777" w:rsidR="004E7C28" w:rsidRDefault="004E7C28" w:rsidP="006F4FA8">
      <w:pPr>
        <w:spacing w:after="0" w:line="259" w:lineRule="auto"/>
        <w:ind w:left="0" w:firstLine="0"/>
        <w:rPr>
          <w:color w:val="auto"/>
          <w:szCs w:val="24"/>
        </w:rPr>
      </w:pPr>
    </w:p>
    <w:p w14:paraId="52B4ABE6" w14:textId="77777777" w:rsidR="004E7C28" w:rsidRDefault="004E7C28" w:rsidP="006F4FA8">
      <w:pPr>
        <w:spacing w:after="0" w:line="259" w:lineRule="auto"/>
        <w:ind w:left="0" w:firstLine="0"/>
        <w:rPr>
          <w:color w:val="auto"/>
          <w:szCs w:val="24"/>
        </w:rPr>
      </w:pPr>
    </w:p>
    <w:p w14:paraId="67073466" w14:textId="77777777" w:rsidR="004E7C28" w:rsidRPr="008939CB" w:rsidRDefault="004E7C28" w:rsidP="006F4FA8">
      <w:pPr>
        <w:spacing w:after="0" w:line="259" w:lineRule="auto"/>
        <w:ind w:left="0" w:firstLine="0"/>
        <w:rPr>
          <w:color w:val="auto"/>
          <w:szCs w:val="24"/>
        </w:rPr>
      </w:pPr>
    </w:p>
    <w:p w14:paraId="0DEFBEC8" w14:textId="77777777" w:rsidR="007F336D" w:rsidRPr="008939CB" w:rsidRDefault="007F336D">
      <w:pPr>
        <w:spacing w:after="0" w:line="259" w:lineRule="auto"/>
        <w:ind w:left="0" w:firstLine="0"/>
        <w:jc w:val="left"/>
        <w:rPr>
          <w:color w:val="auto"/>
          <w:szCs w:val="24"/>
        </w:rPr>
      </w:pPr>
    </w:p>
    <w:p w14:paraId="2D6F7842" w14:textId="1622AB29" w:rsidR="00016B6A" w:rsidRPr="008939CB" w:rsidRDefault="00AE65E2" w:rsidP="00B57FD7">
      <w:pPr>
        <w:spacing w:after="0"/>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B57FD7">
      <w:pPr>
        <w:spacing w:after="0"/>
        <w:ind w:left="-5" w:right="51"/>
        <w:rPr>
          <w:color w:val="auto"/>
          <w:szCs w:val="24"/>
        </w:rPr>
      </w:pPr>
      <w:r w:rsidRPr="008939CB">
        <w:rPr>
          <w:color w:val="auto"/>
          <w:szCs w:val="24"/>
        </w:rPr>
        <w:t>Riigikogu esimees</w:t>
      </w:r>
    </w:p>
    <w:p w14:paraId="4F6109B7" w14:textId="473A072E" w:rsidR="00016B6A" w:rsidRPr="008939CB" w:rsidRDefault="00016B6A" w:rsidP="006F295B">
      <w:pPr>
        <w:spacing w:after="0" w:line="259" w:lineRule="auto"/>
        <w:ind w:left="0" w:firstLine="0"/>
        <w:jc w:val="left"/>
        <w:rPr>
          <w:color w:val="auto"/>
          <w:szCs w:val="24"/>
        </w:rPr>
      </w:pPr>
    </w:p>
    <w:p w14:paraId="58BE845A" w14:textId="6B2C38D2" w:rsidR="00016B6A" w:rsidRPr="008939CB" w:rsidRDefault="00FD44FB" w:rsidP="00B57FD7">
      <w:pPr>
        <w:spacing w:after="0"/>
        <w:ind w:left="-5" w:right="51"/>
        <w:rPr>
          <w:color w:val="auto"/>
          <w:szCs w:val="24"/>
        </w:rPr>
      </w:pPr>
      <w:r w:rsidRPr="008939CB">
        <w:rPr>
          <w:color w:val="auto"/>
          <w:szCs w:val="24"/>
        </w:rPr>
        <w:t>Tallinn, ………………….202</w:t>
      </w:r>
      <w:r w:rsidR="00AE65E2">
        <w:rPr>
          <w:color w:val="auto"/>
          <w:szCs w:val="24"/>
        </w:rPr>
        <w:t>3</w:t>
      </w:r>
      <w:r w:rsidRPr="008939CB">
        <w:rPr>
          <w:color w:val="auto"/>
          <w:szCs w:val="24"/>
        </w:rPr>
        <w:t xml:space="preserve">. a </w:t>
      </w:r>
    </w:p>
    <w:p w14:paraId="1FE8467E" w14:textId="18324788" w:rsidR="00016B6A" w:rsidRPr="008939CB" w:rsidRDefault="00016B6A" w:rsidP="00B57FD7">
      <w:pPr>
        <w:pBdr>
          <w:bottom w:val="single" w:sz="4" w:space="1" w:color="auto"/>
        </w:pBdr>
        <w:spacing w:after="0" w:line="259" w:lineRule="auto"/>
        <w:ind w:left="0" w:firstLine="0"/>
        <w:jc w:val="left"/>
        <w:rPr>
          <w:color w:val="auto"/>
          <w:szCs w:val="24"/>
        </w:rPr>
      </w:pPr>
    </w:p>
    <w:p w14:paraId="2CE5026D" w14:textId="5BEEDB63" w:rsidR="00016B6A" w:rsidRPr="008939CB" w:rsidRDefault="00FD44FB" w:rsidP="00B57FD7">
      <w:pPr>
        <w:spacing w:after="0"/>
        <w:ind w:left="-5" w:right="51"/>
        <w:rPr>
          <w:color w:val="auto"/>
          <w:szCs w:val="24"/>
        </w:rPr>
      </w:pPr>
      <w:r w:rsidRPr="008939CB">
        <w:rPr>
          <w:color w:val="auto"/>
          <w:szCs w:val="24"/>
        </w:rPr>
        <w:t>Algatab Vabariigi Valitsus</w:t>
      </w:r>
    </w:p>
    <w:p w14:paraId="689AE158" w14:textId="75633A88" w:rsidR="00016B6A" w:rsidRDefault="00016B6A" w:rsidP="006F295B">
      <w:pPr>
        <w:spacing w:after="0" w:line="259" w:lineRule="auto"/>
        <w:ind w:left="0" w:firstLine="0"/>
        <w:jc w:val="left"/>
        <w:rPr>
          <w:color w:val="auto"/>
          <w:szCs w:val="24"/>
        </w:rPr>
      </w:pPr>
    </w:p>
    <w:p w14:paraId="1317F858" w14:textId="77777777" w:rsidR="00E1568E" w:rsidRPr="00E1568E" w:rsidRDefault="00E1568E" w:rsidP="00E1568E">
      <w:pPr>
        <w:spacing w:after="0" w:line="259" w:lineRule="auto"/>
        <w:ind w:left="0" w:firstLine="0"/>
        <w:jc w:val="left"/>
        <w:rPr>
          <w:color w:val="auto"/>
          <w:szCs w:val="24"/>
        </w:rPr>
      </w:pPr>
      <w:r w:rsidRPr="00E1568E">
        <w:rPr>
          <w:color w:val="auto"/>
          <w:szCs w:val="24"/>
        </w:rPr>
        <w:t>(allkirjastatud digitaalselt)</w:t>
      </w:r>
    </w:p>
    <w:p w14:paraId="20BDE24D" w14:textId="77777777" w:rsidR="00E1568E" w:rsidRPr="008939CB" w:rsidRDefault="00E1568E" w:rsidP="006F295B">
      <w:pPr>
        <w:spacing w:after="0" w:line="259" w:lineRule="auto"/>
        <w:ind w:left="0" w:firstLine="0"/>
        <w:jc w:val="left"/>
        <w:rPr>
          <w:color w:val="auto"/>
          <w:szCs w:val="24"/>
        </w:rPr>
      </w:pPr>
    </w:p>
    <w:p w14:paraId="128FBCFD" w14:textId="24BD66B0" w:rsidR="00CA3CB0" w:rsidRDefault="00FD44FB" w:rsidP="00CA21B1">
      <w:pPr>
        <w:spacing w:after="0"/>
        <w:ind w:left="-5" w:right="51"/>
        <w:rPr>
          <w:color w:val="auto"/>
          <w:szCs w:val="24"/>
        </w:rPr>
      </w:pPr>
      <w:r w:rsidRPr="008939CB">
        <w:rPr>
          <w:color w:val="auto"/>
          <w:szCs w:val="24"/>
        </w:rPr>
        <w:t>Vabariigi Valitsuse nime</w:t>
      </w:r>
      <w:r w:rsidR="00CA21B1">
        <w:rPr>
          <w:color w:val="auto"/>
          <w:szCs w:val="24"/>
        </w:rPr>
        <w:t>l</w:t>
      </w:r>
    </w:p>
    <w:sectPr w:rsidR="00CA3CB0" w:rsidSect="00CA3CB0">
      <w:footerReference w:type="default" r:id="rId15"/>
      <w:pgSz w:w="11906" w:h="16838"/>
      <w:pgMar w:top="1134" w:right="1134" w:bottom="1134" w:left="1701"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1-25T13:56:00Z" w:initials="KV">
    <w:p w14:paraId="662ACAAD" w14:textId="77777777" w:rsidR="000E4E33" w:rsidRDefault="003D6644" w:rsidP="00E52BBF">
      <w:pPr>
        <w:pStyle w:val="Kommentaaritekst"/>
        <w:ind w:left="0" w:firstLine="0"/>
        <w:jc w:val="left"/>
      </w:pPr>
      <w:r>
        <w:rPr>
          <w:rStyle w:val="Kommentaariviide"/>
        </w:rPr>
        <w:annotationRef/>
      </w:r>
      <w:r w:rsidR="000E4E33">
        <w:t xml:space="preserve">Üldine tähelepanek: palume eelnõu läbivalt üle kontrollida esitatud viited ning viidata võimalikult täpselt (nt: peatüki asemel viidata konkreetset olukorda reguleerivale paragrahvile; kui viide asub nt § x  lg-s 2, siis viidata lg-le 2, mitte tervele paragrahvile.). </w:t>
      </w:r>
    </w:p>
  </w:comment>
  <w:comment w:id="5" w:author="Kärt Voor" w:date="2024-01-18T14:51:00Z" w:initials="KV">
    <w:p w14:paraId="0E045925" w14:textId="77777777" w:rsidR="000E4E33" w:rsidRDefault="001137FE">
      <w:pPr>
        <w:pStyle w:val="Kommentaaritekst"/>
        <w:ind w:left="0" w:firstLine="0"/>
        <w:jc w:val="left"/>
      </w:pPr>
      <w:r>
        <w:rPr>
          <w:rStyle w:val="Kommentaariviide"/>
        </w:rPr>
        <w:annotationRef/>
      </w:r>
      <w:r w:rsidR="000E4E33">
        <w:t>Kuna looduskaitset ja kaitsekategooriaid reguleerib LKS, siis tuleb viidata ka asjakohasele LKS volitusnormile:</w:t>
      </w:r>
    </w:p>
    <w:p w14:paraId="57DC8E85" w14:textId="77777777" w:rsidR="000E4E33" w:rsidRDefault="000E4E33">
      <w:pPr>
        <w:pStyle w:val="Kommentaaritekst"/>
        <w:ind w:left="0" w:firstLine="0"/>
        <w:jc w:val="left"/>
      </w:pPr>
    </w:p>
    <w:p w14:paraId="1BF951FB" w14:textId="77777777" w:rsidR="000E4E33" w:rsidRDefault="000E4E33" w:rsidP="00E734A7">
      <w:pPr>
        <w:pStyle w:val="Kommentaaritekst"/>
        <w:ind w:left="0" w:firstLine="0"/>
        <w:jc w:val="left"/>
      </w:pPr>
      <w:r>
        <w:t>…. looduskaitseseaduse § 10 lõike 3 alusel kehtestatud Vabariigi Valitsuse määruses I ja II kaitsekategooria alla võetud liigi elupaika….</w:t>
      </w:r>
    </w:p>
  </w:comment>
  <w:comment w:id="6" w:author="Kärt Voor" w:date="2024-01-22T15:11:00Z" w:initials="KV">
    <w:p w14:paraId="0EC46B31" w14:textId="77777777" w:rsidR="000E4E33" w:rsidRDefault="00A225B2" w:rsidP="00DE2C6D">
      <w:pPr>
        <w:pStyle w:val="Kommentaaritekst"/>
        <w:ind w:left="0" w:firstLine="0"/>
        <w:jc w:val="left"/>
      </w:pPr>
      <w:r>
        <w:rPr>
          <w:rStyle w:val="Kommentaariviide"/>
        </w:rPr>
        <w:annotationRef/>
      </w:r>
      <w:r w:rsidR="000E4E33">
        <w:t>Viidatud normides reguleeritakse olulist keskkonnamõju, seetõttu palume siin "mõju" asemel kasutada "keskkonnamõju".</w:t>
      </w:r>
    </w:p>
  </w:comment>
  <w:comment w:id="7" w:author="Kärt Voor" w:date="2024-01-22T15:13:00Z" w:initials="KV">
    <w:p w14:paraId="24B7A7A4" w14:textId="025C667C" w:rsidR="007B2EB8" w:rsidRDefault="00A225B2" w:rsidP="0005385D">
      <w:pPr>
        <w:pStyle w:val="Kommentaaritekst"/>
        <w:ind w:left="0" w:firstLine="0"/>
        <w:jc w:val="left"/>
      </w:pPr>
      <w:r>
        <w:rPr>
          <w:rStyle w:val="Kommentaariviide"/>
        </w:rPr>
        <w:annotationRef/>
      </w:r>
      <w:r w:rsidR="007B2EB8">
        <w:t>Kuivõrd viidatud LKS peatüki pealkiri on "Euroopa Liidu Natura 2000 võrgustiku alade kaitse", siis palume esitada täpsem viide asjakohastele LKS 10. ptk normidele, mis reguleerivad just Natura hindamist.</w:t>
      </w:r>
    </w:p>
  </w:comment>
  <w:comment w:id="13" w:author="Kärt Voor" w:date="2024-01-25T11:04:00Z" w:initials="KV">
    <w:p w14:paraId="57D447B2" w14:textId="77777777" w:rsidR="007B2EB8" w:rsidRDefault="007B2EB8" w:rsidP="00C7317E">
      <w:pPr>
        <w:pStyle w:val="Kommentaaritekst"/>
        <w:ind w:left="0" w:firstLine="0"/>
        <w:jc w:val="left"/>
      </w:pPr>
      <w:r>
        <w:rPr>
          <w:rStyle w:val="Kommentaariviide"/>
        </w:rPr>
        <w:annotationRef/>
      </w:r>
      <w:r>
        <w:t>Sõnastust parandatud, kuna viidatud lg-tes sätestatakse Natura erandi menetluse lõppemise alused.</w:t>
      </w:r>
    </w:p>
  </w:comment>
  <w:comment w:id="15" w:author="Kärt Voor" w:date="2024-01-25T11:12:00Z" w:initials="KV">
    <w:p w14:paraId="47793CB6" w14:textId="77777777" w:rsidR="003E0509" w:rsidRDefault="002B5E66" w:rsidP="008320FD">
      <w:pPr>
        <w:pStyle w:val="Kommentaaritekst"/>
        <w:ind w:left="0" w:firstLine="0"/>
        <w:jc w:val="left"/>
      </w:pPr>
      <w:r>
        <w:rPr>
          <w:rStyle w:val="Kommentaariviide"/>
        </w:rPr>
        <w:annotationRef/>
      </w:r>
      <w:r w:rsidR="003E0509">
        <w:t>Palume viidet täpsustada. Viidatud LKS normi lg-d 1 ja 2 reguleerivad asjakohase hindamise aruannet, lg-d 3-7 sätestavad aga selle, mida nimetatud aruandega edasi tehakse (edastatakse kooskõlastamiseks, kontrollimiseks; vajadusel täiendamiseks ning menetlus lõpeb nõuetele vastavaks tunnistamise otsusega). Sisuliselt on vajalik sätestada, kas tuleb esitada vaid aruanne või peab olema esitatud aruanne, mis on nõuetele vastavaks tunnistatud (lg 7). Palume normi parandada ning täiendada ka seletuskirja (SK-st peab nähtuma aruande menetlusetapp (nt: kas aruanne peab olema nõuetele vastavaks tunnistatud) ning palume seda ka põhjendada).</w:t>
      </w:r>
    </w:p>
  </w:comment>
  <w:comment w:id="16" w:author="Kärt Voor" w:date="2024-01-25T11:34:00Z" w:initials="KV">
    <w:p w14:paraId="360AD903" w14:textId="62CC7BBD" w:rsidR="00AF65BC" w:rsidRDefault="00B627A9">
      <w:pPr>
        <w:pStyle w:val="Kommentaaritekst"/>
        <w:ind w:left="0" w:firstLine="0"/>
        <w:jc w:val="left"/>
      </w:pPr>
      <w:r>
        <w:rPr>
          <w:rStyle w:val="Kommentaariviide"/>
        </w:rPr>
        <w:annotationRef/>
      </w:r>
      <w:r w:rsidR="00AF65BC">
        <w:t xml:space="preserve">Eelnõu seletuskirjas märgitakse, et "Punktiga 7 sätestatakse, et tegevusloa andmisel kohaldatakse LKSi § 69(1). See tähendab, et Natura hindamisel KMH koosseisus tuleb lähtuda edaspidi LKSi sellekohastest sätetest: tegevusloa võib anda juhul, </w:t>
      </w:r>
      <w:r w:rsidR="00AF65BC">
        <w:rPr>
          <w:i/>
          <w:iCs/>
        </w:rPr>
        <w:t>kui seda lubab Natura ala kaitsekord ja otsustaja on veendunud, et kavandatav tegevus ei mõjuta ebasoodsalt Natura 2000 ala terviklikkust</w:t>
      </w:r>
      <w:r w:rsidR="00AF65BC">
        <w:t>. " Juhime tähelepanu, et kursiivis olev on reguleeritud viidatud normi lõikes 1. Sellest tulenevalt tuleb viide esitada täpsemalt:</w:t>
      </w:r>
    </w:p>
    <w:p w14:paraId="593412B8" w14:textId="77777777" w:rsidR="00AF65BC" w:rsidRDefault="00AF65BC">
      <w:pPr>
        <w:pStyle w:val="Kommentaaritekst"/>
        <w:ind w:left="0" w:firstLine="0"/>
        <w:jc w:val="left"/>
      </w:pPr>
    </w:p>
    <w:p w14:paraId="3DBEF363" w14:textId="77777777" w:rsidR="00AF65BC" w:rsidRDefault="00AF65BC">
      <w:pPr>
        <w:pStyle w:val="Kommentaaritekst"/>
        <w:ind w:left="0" w:firstLine="0"/>
        <w:jc w:val="left"/>
      </w:pPr>
      <w:r>
        <w:t xml:space="preserve"> .. kohaldatakse looduskaitseseaduse § 69(1) lõiget 1. </w:t>
      </w:r>
    </w:p>
    <w:p w14:paraId="618BEEEF" w14:textId="77777777" w:rsidR="00AF65BC" w:rsidRDefault="00AF65BC">
      <w:pPr>
        <w:pStyle w:val="Kommentaaritekst"/>
        <w:ind w:left="0" w:firstLine="0"/>
        <w:jc w:val="left"/>
      </w:pPr>
    </w:p>
    <w:p w14:paraId="5472EF26" w14:textId="77777777" w:rsidR="00AF65BC" w:rsidRDefault="00AF65BC" w:rsidP="00B444EB">
      <w:pPr>
        <w:pStyle w:val="Kommentaaritekst"/>
        <w:ind w:left="0" w:firstLine="0"/>
        <w:jc w:val="left"/>
      </w:pPr>
      <w:r>
        <w:t>Palume viidet täpsustada, et EN ja SK oleks kooskõlas. Juhul, kui eesmärk on kohaldada viidatud paragrahvi tervikuna, siis tuleb täiendada SK.</w:t>
      </w:r>
    </w:p>
  </w:comment>
  <w:comment w:id="19" w:author="Kärt Voor" w:date="2024-01-25T13:33:00Z" w:initials="KV">
    <w:p w14:paraId="78C1AAAF" w14:textId="77777777" w:rsidR="000C0F2F" w:rsidRDefault="00743C1C">
      <w:pPr>
        <w:pStyle w:val="Kommentaaritekst"/>
        <w:ind w:left="0" w:firstLine="0"/>
        <w:jc w:val="left"/>
      </w:pPr>
      <w:r>
        <w:rPr>
          <w:rStyle w:val="Kommentaariviide"/>
        </w:rPr>
        <w:annotationRef/>
      </w:r>
      <w:r w:rsidR="000C0F2F">
        <w:t>Õigusselgem on lisatav esitada lg-na 5(1):</w:t>
      </w:r>
    </w:p>
    <w:p w14:paraId="38BDE96C" w14:textId="77777777" w:rsidR="000C0F2F" w:rsidRDefault="000C0F2F">
      <w:pPr>
        <w:pStyle w:val="Kommentaaritekst"/>
        <w:ind w:left="0" w:firstLine="0"/>
        <w:jc w:val="left"/>
      </w:pPr>
    </w:p>
    <w:p w14:paraId="3CC19DB9" w14:textId="77777777" w:rsidR="000C0F2F" w:rsidRDefault="000C0F2F" w:rsidP="00185431">
      <w:pPr>
        <w:pStyle w:val="Kommentaaritekst"/>
        <w:ind w:left="0" w:firstLine="0"/>
        <w:jc w:val="left"/>
      </w:pPr>
      <w:r>
        <w:t>"(5(1)) Käesoleva paragrahvi lõike 5 punktis 6 nimetatud juhul tuleb eelhinnangu (palume lisada ka viide normile, mis reguleerib eelhinnangut) tegemisel lähtuda looduskaitseseaduse § 69(3) lõigetest 1—3.";</w:t>
      </w:r>
    </w:p>
  </w:comment>
  <w:comment w:id="22" w:author="Kärt Voor" w:date="2024-01-25T13:41:00Z" w:initials="KV">
    <w:p w14:paraId="48F285B7" w14:textId="77777777" w:rsidR="00FB085E" w:rsidRDefault="00FB085E" w:rsidP="006C13EF">
      <w:pPr>
        <w:pStyle w:val="Kommentaaritekst"/>
        <w:ind w:left="0" w:firstLine="0"/>
        <w:jc w:val="left"/>
      </w:pPr>
      <w:r>
        <w:rPr>
          <w:rStyle w:val="Kommentaariviide"/>
        </w:rPr>
        <w:annotationRef/>
      </w:r>
      <w:r>
        <w:t>Kuivõrd viidatud LKS peatüki pealkiri on "Euroopa Liidu Natura 2000 võrgustiku alade kaitse", siis palume esitada täpsem viide asjakohastele LKS 10. ptk normidele, mis reguleerivad just Natura hindamist.</w:t>
      </w:r>
    </w:p>
  </w:comment>
  <w:comment w:id="28" w:author="Kärt Voor" w:date="2024-01-25T13:51:00Z" w:initials="KV">
    <w:p w14:paraId="44997F9F" w14:textId="77777777" w:rsidR="003E0509" w:rsidRDefault="00792439" w:rsidP="00B33417">
      <w:pPr>
        <w:pStyle w:val="Kommentaaritekst"/>
        <w:ind w:left="0" w:firstLine="0"/>
        <w:jc w:val="left"/>
      </w:pPr>
      <w:r>
        <w:rPr>
          <w:rStyle w:val="Kommentaariviide"/>
        </w:rPr>
        <w:annotationRef/>
      </w:r>
      <w:r w:rsidR="003E0509">
        <w:t>Palume lisada viide normile, mis sisustab normis märgitud "asjakohasel juhul".</w:t>
      </w:r>
    </w:p>
  </w:comment>
  <w:comment w:id="39" w:author="Kärt Voor" w:date="2024-01-25T14:00:00Z" w:initials="KV">
    <w:p w14:paraId="0110179B" w14:textId="26C63EA8" w:rsidR="003D6644" w:rsidRDefault="003D6644" w:rsidP="00520065">
      <w:pPr>
        <w:pStyle w:val="Kommentaaritekst"/>
        <w:ind w:left="0" w:firstLine="0"/>
        <w:jc w:val="left"/>
      </w:pPr>
      <w:r>
        <w:rPr>
          <w:rStyle w:val="Kommentaariviide"/>
        </w:rPr>
        <w:annotationRef/>
      </w:r>
      <w:r>
        <w:t>Palume lisada ka siia viide.</w:t>
      </w:r>
    </w:p>
  </w:comment>
  <w:comment w:id="42" w:author="Kärt Voor" w:date="2024-01-25T14:04:00Z" w:initials="KV">
    <w:p w14:paraId="7CE289D6" w14:textId="77777777" w:rsidR="00D27A51" w:rsidRDefault="00D27A51">
      <w:pPr>
        <w:pStyle w:val="Kommentaaritekst"/>
        <w:ind w:left="0" w:firstLine="0"/>
        <w:jc w:val="left"/>
      </w:pPr>
      <w:r>
        <w:rPr>
          <w:rStyle w:val="Kommentaariviide"/>
        </w:rPr>
        <w:annotationRef/>
      </w:r>
      <w:r>
        <w:rPr>
          <w:b/>
          <w:bCs/>
        </w:rPr>
        <w:t>18)</w:t>
      </w:r>
      <w:r>
        <w:t xml:space="preserve"> paragrahvi 69(6) täiendatakse lõikega 2(2) järgmises sõnastuses:</w:t>
      </w:r>
    </w:p>
    <w:p w14:paraId="19CEBF32" w14:textId="77777777" w:rsidR="00D27A51" w:rsidRDefault="00D27A51">
      <w:pPr>
        <w:pStyle w:val="Kommentaaritekst"/>
        <w:ind w:left="0" w:firstLine="0"/>
        <w:jc w:val="left"/>
      </w:pPr>
      <w:r>
        <w:t>„(2(2)) Natura asjakohase hindamise aruande eelnõu avalikustatakse käesoleva seaduse §-s 69(8) sätestatud korras. Avaliku väljapaneku tähtaeg on vähemalt 21 päeva.“;</w:t>
      </w:r>
    </w:p>
    <w:p w14:paraId="2B899CBC" w14:textId="77777777" w:rsidR="00D27A51" w:rsidRDefault="00D27A51">
      <w:pPr>
        <w:pStyle w:val="Kommentaaritekst"/>
        <w:ind w:left="0" w:firstLine="0"/>
        <w:jc w:val="left"/>
      </w:pPr>
    </w:p>
    <w:p w14:paraId="5A1346B3" w14:textId="77777777" w:rsidR="00D27A51" w:rsidRDefault="00D27A51" w:rsidP="00BA7FDF">
      <w:pPr>
        <w:pStyle w:val="Kommentaaritekst"/>
        <w:ind w:left="0" w:firstLine="0"/>
        <w:jc w:val="left"/>
      </w:pPr>
      <w:r>
        <w:t>Kuivõrd viidatud norm viitab §-le 69(8), siis tuleb ka siin esitada viide algsele ehk §-le 69(8). Kui aga on sisuline vajadus viidata § 69(6) lg 2(2) teisele lausele (tähtaeg), siis tuleb viide esitada täpsemalt ning viidata teisele lausele.</w:t>
      </w:r>
    </w:p>
  </w:comment>
  <w:comment w:id="43" w:author="Kärt Voor" w:date="2024-01-25T14:20:00Z" w:initials="KV">
    <w:p w14:paraId="52926335" w14:textId="77777777" w:rsidR="005A2AAB" w:rsidRDefault="005A2AAB" w:rsidP="00F66127">
      <w:pPr>
        <w:pStyle w:val="Kommentaaritekst"/>
        <w:ind w:left="0" w:firstLine="0"/>
        <w:jc w:val="left"/>
      </w:pPr>
      <w:r>
        <w:rPr>
          <w:rStyle w:val="Kommentaariviide"/>
        </w:rPr>
        <w:annotationRef/>
      </w:r>
      <w:r>
        <w:t>Võimalusel viidata võimalikult täpselt.</w:t>
      </w:r>
    </w:p>
  </w:comment>
  <w:comment w:id="44" w:author="Kärt Voor" w:date="2024-01-18T11:54:00Z" w:initials="KV">
    <w:p w14:paraId="545ECD98" w14:textId="105DD658" w:rsidR="00C3754E" w:rsidRDefault="00C3754E" w:rsidP="00E30CF6">
      <w:pPr>
        <w:pStyle w:val="Kommentaaritekst"/>
        <w:ind w:left="0" w:firstLine="0"/>
        <w:jc w:val="left"/>
      </w:pPr>
      <w:r>
        <w:rPr>
          <w:rStyle w:val="Kommentaariviide"/>
        </w:rPr>
        <w:annotationRef/>
      </w:r>
      <w:r>
        <w:t>Palume muutmispunktides mitte kasutada automaatset numeratsiooni (Riigikogu juhatuse 2011. aasta 27. detsembri otsusega nr 136 „Riigikogus menetletavate eelnõude normitehnika eeskirja kinnitamine“, muudetud Riigikogu juhatuse 2014. aasta 10. aprilli otsusega nr 70, lisa 2 p 5 ) ning muutmispunktid esitada paksus kirjas (HÕNTE käsiraamat § 34 komm 1).</w:t>
      </w:r>
    </w:p>
  </w:comment>
  <w:comment w:id="46" w:author="Kärt Voor" w:date="2024-01-25T15:03:00Z" w:initials="KV">
    <w:p w14:paraId="0A72BD8C" w14:textId="77777777" w:rsidR="003E0509" w:rsidRDefault="000870F2" w:rsidP="0025725C">
      <w:pPr>
        <w:pStyle w:val="Kommentaaritekst"/>
        <w:ind w:left="0" w:firstLine="0"/>
        <w:jc w:val="left"/>
      </w:pPr>
      <w:r>
        <w:rPr>
          <w:rStyle w:val="Kommentaariviide"/>
        </w:rPr>
        <w:annotationRef/>
      </w:r>
      <w:r w:rsidR="003E0509">
        <w:t>Palume lg-s 7 esitatud loetelu esitada punktidena (pikem loetelu esitatakse punktidena - HÕNTE § 25 lg 1). EN on vaja täiendada lg-ga 8, sest loetelu punkti ei kavandata lisasätteid (HÕNTE § 24 lg 2).</w:t>
      </w:r>
    </w:p>
  </w:comment>
  <w:comment w:id="52" w:author="Kärt Voor" w:date="2024-01-25T15:12:00Z" w:initials="KV">
    <w:p w14:paraId="2AA1333B" w14:textId="77777777" w:rsidR="003E0509" w:rsidRDefault="005D5D79">
      <w:pPr>
        <w:pStyle w:val="Kommentaaritekst"/>
        <w:ind w:left="0" w:firstLine="0"/>
        <w:jc w:val="left"/>
      </w:pPr>
      <w:r>
        <w:rPr>
          <w:rStyle w:val="Kommentaariviide"/>
        </w:rPr>
        <w:annotationRef/>
      </w:r>
      <w:r w:rsidR="003E0509">
        <w:t>Palume loetelu üle kontrollida ja parandada. Nt on direktiivi I lisas järgmised numbrid ja nimetused:</w:t>
      </w:r>
    </w:p>
    <w:p w14:paraId="053728EB" w14:textId="77777777" w:rsidR="003E0509" w:rsidRDefault="003E0509">
      <w:pPr>
        <w:pStyle w:val="Kommentaaritekst"/>
        <w:ind w:left="0" w:firstLine="0"/>
        <w:jc w:val="left"/>
      </w:pPr>
    </w:p>
    <w:p w14:paraId="3029619D" w14:textId="77777777" w:rsidR="003E0509" w:rsidRDefault="003E0509">
      <w:pPr>
        <w:pStyle w:val="Kommentaaritekst"/>
        <w:ind w:left="0" w:firstLine="0"/>
        <w:jc w:val="left"/>
      </w:pPr>
      <w:r>
        <w:t>9010 * Läänetaiga</w:t>
      </w:r>
    </w:p>
    <w:p w14:paraId="3E929E40" w14:textId="77777777" w:rsidR="003E0509" w:rsidRDefault="003E0509">
      <w:pPr>
        <w:pStyle w:val="Kommentaaritekst"/>
        <w:ind w:left="0" w:firstLine="0"/>
        <w:jc w:val="left"/>
      </w:pPr>
      <w:r>
        <w:t xml:space="preserve">9020 * Tamme, pärna, vahtra, saare või jalakatega Fennoskandia hemiboreaalsed looduslikud vanad laialehised epifüütiderikkad salumetsad (Quercus, Tilia, Acer, Fraxinus või Ulmus ). </w:t>
      </w:r>
    </w:p>
    <w:p w14:paraId="19CDCB67" w14:textId="77777777" w:rsidR="003E0509" w:rsidRDefault="003E0509">
      <w:pPr>
        <w:pStyle w:val="Kommentaaritekst"/>
        <w:ind w:left="0" w:firstLine="0"/>
        <w:jc w:val="left"/>
      </w:pPr>
    </w:p>
    <w:p w14:paraId="0700F335" w14:textId="77777777" w:rsidR="003E0509" w:rsidRDefault="003E0509">
      <w:pPr>
        <w:pStyle w:val="Kommentaaritekst"/>
        <w:ind w:left="0" w:firstLine="0"/>
        <w:jc w:val="left"/>
      </w:pPr>
      <w:r>
        <w:t>Tärn liiginime (mitte numbri) ees viitab sellele, et liik on esmatähtis - direktiivi II lisa. Ka selles osas tuleb eelnõu parandada.</w:t>
      </w:r>
    </w:p>
    <w:p w14:paraId="4A7EE1FD" w14:textId="77777777" w:rsidR="003E0509" w:rsidRDefault="003E0509">
      <w:pPr>
        <w:pStyle w:val="Kommentaaritekst"/>
        <w:ind w:left="0" w:firstLine="0"/>
        <w:jc w:val="left"/>
      </w:pPr>
    </w:p>
    <w:p w14:paraId="45E743B3" w14:textId="77777777" w:rsidR="003E0509" w:rsidRDefault="003E0509" w:rsidP="006D172F">
      <w:pPr>
        <w:pStyle w:val="Kommentaaritekst"/>
        <w:ind w:left="0" w:firstLine="0"/>
        <w:jc w:val="left"/>
      </w:pPr>
      <w:r>
        <w:t>Lisaks: kui loetelu järjekord ei ole sisupõhine, siis on korrektne esitada pikem loetelu tähestikulises järjekorras (HÕNTE § 25 komm 4).</w:t>
      </w:r>
    </w:p>
  </w:comment>
  <w:comment w:id="101" w:author="Kärt Voor" w:date="2024-01-25T16:13:00Z" w:initials="KV">
    <w:p w14:paraId="0842D34E" w14:textId="77777777" w:rsidR="0057120B" w:rsidRDefault="003168BF">
      <w:pPr>
        <w:pStyle w:val="Kommentaaritekst"/>
        <w:ind w:left="0" w:firstLine="0"/>
        <w:jc w:val="left"/>
      </w:pPr>
      <w:r>
        <w:rPr>
          <w:rStyle w:val="Kommentaariviide"/>
        </w:rPr>
        <w:annotationRef/>
      </w:r>
      <w:r w:rsidR="0057120B">
        <w:t xml:space="preserve">"Natura asjakohane hindamine" on ka §-s 69(2), § 69(3) lg-tes 4 ja 5, §-s 69(4), § 69(5) lg-s 3, §-s 69(6), § 69(7) lg-s 1, §-s 69(8), §-s 69(9). Lühendi määramisel tuleb seda tekstis edaspidi järjepidevalt kasutada. Palume EN ning LKS läbivalt üle vaadata ja ka teistes kõnealust pikka sõnaühendit sisaldavates normides vastav muudatus ette näha. </w:t>
      </w:r>
    </w:p>
    <w:p w14:paraId="06B107D2" w14:textId="77777777" w:rsidR="0057120B" w:rsidRDefault="0057120B">
      <w:pPr>
        <w:pStyle w:val="Kommentaaritekst"/>
        <w:ind w:left="0" w:firstLine="0"/>
        <w:jc w:val="left"/>
      </w:pPr>
    </w:p>
    <w:p w14:paraId="66266550" w14:textId="77777777" w:rsidR="0057120B" w:rsidRDefault="0057120B" w:rsidP="00ED0E81">
      <w:pPr>
        <w:pStyle w:val="Kommentaaritekst"/>
        <w:ind w:left="0" w:firstLine="0"/>
        <w:jc w:val="left"/>
      </w:pPr>
      <w:r>
        <w:t>Kuivõrd p-ga 5 esitatakse lühend "Natura asjakohane hindamine", siis palume SK-s esitada ka mõttekäik, miks on kaks lühendit ning kontrollida, kas p-s 5 määratud lühend, mis käesoleva märkuse esimeses lauses viidatud normides esitatud on, on nendesse sisuliselt sobiv või on vajadus normide muutmiseks.</w:t>
      </w:r>
    </w:p>
  </w:comment>
  <w:comment w:id="105" w:author="Kärt Voor" w:date="2024-01-25T16:17:00Z" w:initials="KV">
    <w:p w14:paraId="0DF7293F" w14:textId="32010E90" w:rsidR="00F76A75" w:rsidRDefault="00F76A75" w:rsidP="002506C9">
      <w:pPr>
        <w:pStyle w:val="Kommentaaritekst"/>
        <w:ind w:left="0" w:firstLine="0"/>
        <w:jc w:val="left"/>
      </w:pPr>
      <w:r>
        <w:rPr>
          <w:rStyle w:val="Kommentaariviide"/>
        </w:rPr>
        <w:annotationRef/>
      </w:r>
      <w:r>
        <w:t>Palume kaaluda loetelu esitamist punktidena.</w:t>
      </w:r>
    </w:p>
  </w:comment>
  <w:comment w:id="107" w:author="Kärt Voor" w:date="2024-01-25T16:29:00Z" w:initials="KV">
    <w:p w14:paraId="77FB434F" w14:textId="77777777" w:rsidR="0057120B" w:rsidRDefault="002A108E" w:rsidP="00DB6F43">
      <w:pPr>
        <w:pStyle w:val="Kommentaaritekst"/>
        <w:ind w:left="0" w:firstLine="0"/>
        <w:jc w:val="left"/>
      </w:pPr>
      <w:r>
        <w:rPr>
          <w:rStyle w:val="Kommentaariviide"/>
        </w:rPr>
        <w:annotationRef/>
      </w:r>
      <w:r w:rsidR="0057120B">
        <w:t>Palume SK-s sisustada, mis on avalikkuse jaoks esmatähtsad ja erakordselt tungivad põhjused.</w:t>
      </w:r>
    </w:p>
  </w:comment>
  <w:comment w:id="108" w:author="Kärt Voor" w:date="2024-01-25T16:33:00Z" w:initials="KV">
    <w:p w14:paraId="0D5FB542" w14:textId="0964474C" w:rsidR="00114F8D" w:rsidRDefault="00114F8D" w:rsidP="00FF2EE0">
      <w:pPr>
        <w:pStyle w:val="Kommentaaritekst"/>
        <w:ind w:left="0" w:firstLine="0"/>
        <w:jc w:val="left"/>
      </w:pPr>
      <w:r>
        <w:rPr>
          <w:rStyle w:val="Kommentaariviide"/>
        </w:rPr>
        <w:annotationRef/>
      </w:r>
      <w:r>
        <w:t>Palume SK-s selgitada, millises menetluse etapis sellisele järeldusele jõutakse või ei jõuta - kas sellisele järeldusele jõudmine on eesmärk omaette?</w:t>
      </w:r>
    </w:p>
  </w:comment>
  <w:comment w:id="109" w:author="Kärt Voor" w:date="2024-01-25T16:26:00Z" w:initials="KV">
    <w:p w14:paraId="7A361D4A" w14:textId="77777777" w:rsidR="0057120B" w:rsidRDefault="002A108E" w:rsidP="00B8372E">
      <w:pPr>
        <w:pStyle w:val="Kommentaaritekst"/>
        <w:ind w:left="0" w:firstLine="0"/>
        <w:jc w:val="left"/>
      </w:pPr>
      <w:r>
        <w:rPr>
          <w:rStyle w:val="Kommentaariviide"/>
        </w:rPr>
        <w:annotationRef/>
      </w:r>
      <w:r w:rsidR="0057120B">
        <w:t>Märgime, et mõju ei ole võimalik hüvitada ja viidatud norm (LKS § 70(1)) reguleerib hüvitusmeetmete rakendamist, mitte mõju hüvitamist. Palume normi sõnastust korrigeerida.</w:t>
      </w:r>
    </w:p>
  </w:comment>
  <w:comment w:id="110" w:author="Kärt Voor" w:date="2024-01-18T11:56:00Z" w:initials="KV">
    <w:p w14:paraId="68ABF784" w14:textId="1B36FA87" w:rsidR="00C3754E" w:rsidRDefault="00C3754E" w:rsidP="008F3990">
      <w:pPr>
        <w:pStyle w:val="Kommentaaritekst"/>
        <w:ind w:left="0" w:firstLine="0"/>
        <w:jc w:val="left"/>
      </w:pPr>
      <w:r>
        <w:rPr>
          <w:rStyle w:val="Kommentaariviide"/>
        </w:rPr>
        <w:annotationRef/>
      </w:r>
      <w:r>
        <w:t>Kuivõrd on tegemist järjestikuste sätetega, mis jõustuvad ühel ajal, siis palume esitada need ühes muutmispunktis.</w:t>
      </w:r>
    </w:p>
  </w:comment>
  <w:comment w:id="111" w:author="Kärt Voor" w:date="2024-01-26T14:14:00Z" w:initials="KV">
    <w:p w14:paraId="5A051287" w14:textId="77777777" w:rsidR="0057120B" w:rsidRDefault="00D31DD0">
      <w:pPr>
        <w:pStyle w:val="Kommentaaritekst"/>
        <w:ind w:left="0" w:firstLine="0"/>
        <w:jc w:val="left"/>
      </w:pPr>
      <w:r>
        <w:rPr>
          <w:rStyle w:val="Kommentaariviide"/>
        </w:rPr>
        <w:annotationRef/>
      </w:r>
      <w:r w:rsidR="0057120B">
        <w:t>Juhime tähelepanu, et kasutatud vormelit on võimalik EN-s esitada siis, kui sõnastus jääb samasisuliseks. See tähendab, et lõike reguleerimisese peab jääma samaks ja lõike muutmisel ei ole lubatud anda sellele uut sisu. Kui on vajalik anda lõikele uus sisu, siis tuleb praegu kehtiv lõige kehtetuks tunnistada ja uus sisu kavandada uue numbriga (ülaindeksiga) lõikesse sisuliselt sobivasse asukohta.</w:t>
      </w:r>
    </w:p>
    <w:p w14:paraId="0FA4B2BE" w14:textId="77777777" w:rsidR="0057120B" w:rsidRDefault="0057120B">
      <w:pPr>
        <w:pStyle w:val="Kommentaaritekst"/>
        <w:ind w:left="0" w:firstLine="0"/>
        <w:jc w:val="left"/>
      </w:pPr>
    </w:p>
    <w:p w14:paraId="0B5002F2" w14:textId="77777777" w:rsidR="0057120B" w:rsidRDefault="0057120B" w:rsidP="0023410B">
      <w:pPr>
        <w:pStyle w:val="Kommentaaritekst"/>
        <w:ind w:left="0" w:firstLine="0"/>
        <w:jc w:val="left"/>
      </w:pPr>
      <w:r>
        <w:t>Kehtiv lg 6 reguleerib Natura erandile kohaldatavad Natura erandi menetlust. Kehtiv lg 7 sätestab, et kavandatava tegevuse lubamisel ning strateegilise planeerimisdokumendi koostamisel ja kehtestamisel tuleb järgida Natura hindamise tulemusi. Muudetud sõnastused käsitlevad aga hüvitusmeetmete rakendamist. Seetõttu palume teil sisuliselt normid üle kontrollida, vajadusel olemasolevad kehtetuks tunnistada ja kavandada uued ülaindeksiga lõiked.</w:t>
      </w:r>
    </w:p>
  </w:comment>
  <w:comment w:id="112" w:author="Kärt Voor" w:date="2024-01-26T14:05:00Z" w:initials="KV">
    <w:p w14:paraId="1F8FBB1C" w14:textId="42E3C358" w:rsidR="00D31DD0" w:rsidRDefault="00D31DD0" w:rsidP="00242DB4">
      <w:pPr>
        <w:pStyle w:val="Kommentaaritekst"/>
        <w:ind w:left="0" w:firstLine="0"/>
        <w:jc w:val="left"/>
      </w:pPr>
      <w:r>
        <w:rPr>
          <w:rStyle w:val="Kommentaariviide"/>
        </w:rPr>
        <w:annotationRef/>
      </w:r>
      <w:r>
        <w:t>Palume see osa lg 7 regulatsioonist viia eraldi lõikeks, sest ühes lõikes esitatakse üks reegel.</w:t>
      </w:r>
    </w:p>
  </w:comment>
  <w:comment w:id="121" w:author="Kärt Voor" w:date="2024-01-26T14:45:00Z" w:initials="KV">
    <w:p w14:paraId="0E3F5A53" w14:textId="77777777" w:rsidR="0057120B" w:rsidRDefault="00C13456" w:rsidP="00600230">
      <w:pPr>
        <w:pStyle w:val="Kommentaaritekst"/>
        <w:ind w:left="0" w:firstLine="0"/>
        <w:jc w:val="left"/>
      </w:pPr>
      <w:r>
        <w:rPr>
          <w:rStyle w:val="Kommentaariviide"/>
        </w:rPr>
        <w:annotationRef/>
      </w:r>
      <w:r w:rsidR="0057120B">
        <w:t>Juhime tähelepanu, et SK-s öeldakse "küsitakse sellele ka Keskkonnaameti seisukohta" (palun vaadake terminoloogia osas HMS §-i 16) . Palume viia EN ja SK kooskõlla ning selgitada ka seda, mis on Keskkonnaameti arvamuse tähendus - kas seda võetakse otsustamisel arvesse? Vaadake palun muutmispuntki 19 - Keskkonnaamet kooskõlastab. Oluline on, et selguks, mis on Keskkonnaameti arvamuse õiguslik tähendus ja tagajärg ning kas tegemist on arvamuse andmise või kooskõlastamisega.</w:t>
      </w:r>
    </w:p>
  </w:comment>
  <w:comment w:id="125" w:author="Kärt Voor" w:date="2024-01-26T14:53:00Z" w:initials="KV">
    <w:p w14:paraId="583658E1" w14:textId="75DE895A" w:rsidR="009869D7" w:rsidRDefault="00F004F8" w:rsidP="005F29F1">
      <w:pPr>
        <w:pStyle w:val="Kommentaaritekst"/>
        <w:ind w:left="0" w:firstLine="0"/>
        <w:jc w:val="left"/>
      </w:pPr>
      <w:r>
        <w:rPr>
          <w:rStyle w:val="Kommentaariviide"/>
        </w:rPr>
        <w:annotationRef/>
      </w:r>
      <w:r w:rsidR="009869D7">
        <w:t>Terminit "järelseire" LKS-s ei ole. Seetõttu tuleb EN-s esitada ka kõnealuse termini määratlus. Termini määratlemist reguleerib HÕNTE § 18.</w:t>
      </w:r>
    </w:p>
  </w:comment>
  <w:comment w:id="129" w:author="Kärt Voor" w:date="2024-01-28T20:30:00Z" w:initials="KV">
    <w:p w14:paraId="249029BB" w14:textId="77777777" w:rsidR="009869D7" w:rsidRDefault="009869D7" w:rsidP="00074479">
      <w:pPr>
        <w:pStyle w:val="Kommentaaritekst"/>
        <w:ind w:left="0" w:firstLine="0"/>
        <w:jc w:val="left"/>
      </w:pPr>
      <w:r>
        <w:rPr>
          <w:rStyle w:val="Kommentaariviide"/>
        </w:rPr>
        <w:annotationRef/>
      </w:r>
      <w:r>
        <w:t xml:space="preserve">Kuivõrd sõna "arvates" on vajalik nii kooskõlastuse saamise kui ka täiendatud aruande puhul, siis esitada nimetatud sõna lause lõpus. </w:t>
      </w:r>
    </w:p>
  </w:comment>
  <w:comment w:id="131" w:author="Kärt Voor" w:date="2024-01-28T20:34:00Z" w:initials="KV">
    <w:p w14:paraId="235592CE" w14:textId="77777777" w:rsidR="00195449" w:rsidRDefault="00195449" w:rsidP="004C2559">
      <w:pPr>
        <w:pStyle w:val="Kommentaaritekst"/>
        <w:ind w:left="0" w:firstLine="0"/>
        <w:jc w:val="left"/>
      </w:pPr>
      <w:r>
        <w:rPr>
          <w:rStyle w:val="Kommentaariviide"/>
        </w:rPr>
        <w:annotationRef/>
      </w:r>
      <w:r>
        <w:t>Kui sõnal "alusel" puudub sisuline tähendus, siis piisab, kui sõnastada "taotleja ettepanekul".</w:t>
      </w:r>
    </w:p>
  </w:comment>
  <w:comment w:id="133" w:author="Kärt Voor" w:date="2024-01-28T20:46:00Z" w:initials="KV">
    <w:p w14:paraId="1D1483D7" w14:textId="77777777" w:rsidR="00767752" w:rsidRDefault="00767752" w:rsidP="00CB13EE">
      <w:pPr>
        <w:pStyle w:val="Kommentaaritekst"/>
        <w:ind w:left="0" w:firstLine="0"/>
        <w:jc w:val="left"/>
      </w:pPr>
      <w:r>
        <w:rPr>
          <w:rStyle w:val="Kommentaariviide"/>
        </w:rPr>
        <w:annotationRef/>
      </w:r>
      <w:r>
        <w:t>Viidatud lõikes ei reguleerita otsuse tegemist. Palume viidet parandada.</w:t>
      </w:r>
    </w:p>
  </w:comment>
  <w:comment w:id="135" w:author="Kärt Voor" w:date="2024-01-29T14:26:00Z" w:initials="KV">
    <w:p w14:paraId="7CFD3776" w14:textId="77777777" w:rsidR="005B3057" w:rsidRDefault="005B3057" w:rsidP="00C3301C">
      <w:pPr>
        <w:pStyle w:val="Kommentaaritekst"/>
        <w:ind w:left="0" w:firstLine="0"/>
        <w:jc w:val="left"/>
      </w:pPr>
      <w:r>
        <w:rPr>
          <w:rStyle w:val="Kommentaariviide"/>
        </w:rPr>
        <w:annotationRef/>
      </w:r>
      <w:r>
        <w:t>Palume normi kolmas lause viia eraldi lõikeks (aluseks on põhimõte: üks reegel ühes lõikes.).</w:t>
      </w:r>
    </w:p>
  </w:comment>
  <w:comment w:id="137" w:author="Kärt Voor" w:date="2024-01-29T10:42:00Z" w:initials="KV">
    <w:p w14:paraId="6227E183" w14:textId="1572D78C" w:rsidR="005306A8" w:rsidRDefault="005306A8" w:rsidP="009C64E9">
      <w:pPr>
        <w:pStyle w:val="Kommentaaritekst"/>
        <w:ind w:left="0" w:firstLine="0"/>
        <w:jc w:val="left"/>
      </w:pPr>
      <w:r>
        <w:rPr>
          <w:rStyle w:val="Kommentaariviide"/>
        </w:rPr>
        <w:annotationRef/>
      </w:r>
      <w:r>
        <w:t>Palume SK-s selgitada, mis on selle normi osa sisuline eesmärk ja mõte - kui antakse tähtaeg, siis mis põhjusel on vaja seda täpsustust. Kui kõnealust täpsustust sisuliselt vaja ei ole, siis tuleb see normi osa välja jätta.</w:t>
      </w:r>
    </w:p>
  </w:comment>
  <w:comment w:id="138" w:author="Kärt Voor" w:date="2024-01-29T10:46:00Z" w:initials="KV">
    <w:p w14:paraId="24E297E0" w14:textId="77777777" w:rsidR="0057120B" w:rsidRDefault="005306A8" w:rsidP="005F2CD0">
      <w:pPr>
        <w:pStyle w:val="Kommentaaritekst"/>
        <w:ind w:left="0" w:firstLine="0"/>
        <w:jc w:val="left"/>
      </w:pPr>
      <w:r>
        <w:rPr>
          <w:rStyle w:val="Kommentaariviide"/>
        </w:rPr>
        <w:annotationRef/>
      </w:r>
      <w:r w:rsidR="0057120B">
        <w:t>Palume normi teine lause viia eraldi lõikeks nagu on tehtud muutmispunktis 19.</w:t>
      </w:r>
    </w:p>
  </w:comment>
  <w:comment w:id="139" w:author="Kärt Voor" w:date="2024-01-29T11:12:00Z" w:initials="KV">
    <w:p w14:paraId="52DA6F45" w14:textId="175F08D4" w:rsidR="00324D72" w:rsidRDefault="00324D72" w:rsidP="007A2A52">
      <w:pPr>
        <w:pStyle w:val="Kommentaaritekst"/>
        <w:ind w:left="0" w:firstLine="0"/>
        <w:jc w:val="left"/>
      </w:pPr>
      <w:r>
        <w:rPr>
          <w:rStyle w:val="Kommentaariviide"/>
        </w:rPr>
        <w:annotationRef/>
      </w:r>
      <w:r>
        <w:t>Palume lg 1 viia kooskõlla lg-ga 2, milles on loetletud mitmed eelnõud, mida avalikustatakse.</w:t>
      </w:r>
    </w:p>
  </w:comment>
  <w:comment w:id="140" w:author="Kärt Voor" w:date="2024-01-29T10:56:00Z" w:initials="KV">
    <w:p w14:paraId="0AA895A3" w14:textId="3C12895B" w:rsidR="001F6A63" w:rsidRDefault="001F6A63" w:rsidP="00FA792C">
      <w:pPr>
        <w:pStyle w:val="Kommentaaritekst"/>
        <w:ind w:left="0" w:firstLine="0"/>
        <w:jc w:val="left"/>
      </w:pPr>
      <w:r>
        <w:rPr>
          <w:rStyle w:val="Kommentaariviide"/>
        </w:rPr>
        <w:annotationRef/>
      </w:r>
      <w:r>
        <w:t>EN sisu on võrreldes SK-ga eksitav - SK-s märgitakse, et "Avalikustamisel tuleb lähtuda vähemalt konkreetse</w:t>
      </w:r>
      <w:r>
        <w:rPr>
          <w:i/>
          <w:iCs/>
        </w:rPr>
        <w:t xml:space="preserve"> avalikustamise  paragrahvides sätestatud tähtajast</w:t>
      </w:r>
      <w:r>
        <w:t xml:space="preserve"> või valdkonna eriseadusega LKS § 69(3) lõikes 6 sätestatud erandi korral lühemast</w:t>
      </w:r>
      <w:r>
        <w:rPr>
          <w:i/>
          <w:iCs/>
        </w:rPr>
        <w:t xml:space="preserve"> tähtajast </w:t>
      </w:r>
      <w:r>
        <w:t xml:space="preserve">või juhul kui on võimalik avalikustamine viia läbi koos loa või strateegilise planeerimisdokumendi eelnõuga, siis samas ulatuses ja korras, mida kohandatakse tegevuse lubamiseks vajamineva loa või muu dokumendi või strateegilise planeerimisdokumendi menetluses, kui see </w:t>
      </w:r>
      <w:r>
        <w:rPr>
          <w:i/>
          <w:iCs/>
        </w:rPr>
        <w:t xml:space="preserve">tähtaeg </w:t>
      </w:r>
      <w:r>
        <w:t>on pikem." Kui mõeldakse tähtaega, siis tuleb seda ka normis välja tuua - hetkel on normis "sätestatud korras" ja viidatud normid viitavad ka avalikustamise korrale ning seejärel tähtajale. Palume normi sõnastust täpsustada.</w:t>
      </w:r>
    </w:p>
  </w:comment>
  <w:comment w:id="144" w:author="Kärt Voor" w:date="2024-01-29T11:10:00Z" w:initials="KV">
    <w:p w14:paraId="0309A629" w14:textId="77777777" w:rsidR="0057120B" w:rsidRDefault="00324D72" w:rsidP="00CA42DB">
      <w:pPr>
        <w:pStyle w:val="Kommentaaritekst"/>
        <w:ind w:left="0" w:firstLine="0"/>
        <w:jc w:val="left"/>
      </w:pPr>
      <w:r>
        <w:rPr>
          <w:rStyle w:val="Kommentaariviide"/>
        </w:rPr>
        <w:annotationRef/>
      </w:r>
      <w:r w:rsidR="0057120B">
        <w:t>Kehtivas LKS-s ja EN-s on "eelhinnang". Palume kasutada sama terminit ja EN parandada.</w:t>
      </w:r>
    </w:p>
  </w:comment>
  <w:comment w:id="143" w:author="Kärt Voor" w:date="2024-01-29T11:11:00Z" w:initials="KV">
    <w:p w14:paraId="7A86DAAA" w14:textId="2F12A8E8" w:rsidR="00324D72" w:rsidRDefault="00324D72" w:rsidP="000F2DE6">
      <w:pPr>
        <w:pStyle w:val="Kommentaaritekst"/>
        <w:ind w:left="0" w:firstLine="0"/>
        <w:jc w:val="left"/>
      </w:pPr>
      <w:r>
        <w:rPr>
          <w:rStyle w:val="Kommentaariviide"/>
        </w:rPr>
        <w:annotationRef/>
      </w:r>
      <w:r>
        <w:t xml:space="preserve">Teeme ettepaneku kasutada sama sõnade järjekorda nagu p-ga 27 muudetavas lg-s 2. </w:t>
      </w:r>
    </w:p>
  </w:comment>
  <w:comment w:id="147" w:author="Kärt Voor" w:date="2024-01-29T11:17:00Z" w:initials="KV">
    <w:p w14:paraId="4A19805A" w14:textId="77777777" w:rsidR="0057120B" w:rsidRDefault="00324D72" w:rsidP="00A30B14">
      <w:pPr>
        <w:pStyle w:val="Kommentaaritekst"/>
        <w:ind w:left="0" w:firstLine="0"/>
        <w:jc w:val="left"/>
      </w:pPr>
      <w:r>
        <w:rPr>
          <w:rStyle w:val="Kommentaariviide"/>
        </w:rPr>
        <w:annotationRef/>
      </w:r>
      <w:r w:rsidR="0057120B">
        <w:t>Käesolevas EN-s sätestatakse arvamuste andmise tähtajad (nt EN § 2 p-d 18 ja 22).  Palume SK-s põhjendada, mis põhjusel võib otsustaja seaduses sätestatud tähtaegadest hälbida ning milline norm on selle aluseks. Kui see on sisuliselt põhjendatud ja EN ei muudeta, siis palume välja jätta meie lisatud "jooksul", sest piisab, kui on: avaliku väljapaneku tähtaja või otsustaja määratud muu tähtaja jooksul.</w:t>
      </w:r>
    </w:p>
  </w:comment>
  <w:comment w:id="149" w:author="Kärt Voor" w:date="2024-01-29T11:35:00Z" w:initials="KV">
    <w:p w14:paraId="6E6670B0" w14:textId="43F678EE" w:rsidR="00EF30F5" w:rsidRDefault="00EF30F5" w:rsidP="00AC7DD6">
      <w:pPr>
        <w:pStyle w:val="Kommentaaritekst"/>
        <w:ind w:left="0" w:firstLine="0"/>
        <w:jc w:val="left"/>
      </w:pPr>
      <w:r>
        <w:rPr>
          <w:rStyle w:val="Kommentaariviide"/>
        </w:rPr>
        <w:annotationRef/>
      </w:r>
      <w:r>
        <w:t>EhS § 28 lg 1 kohaselt annab projekteerimistingimused KOV üksus, kui seaduses ei ole sätestatud teisiti. LKS § 14 lg 1 p 7 sätestab, et teatud juhtudel ei või ilma kaitstava loodusobjekti valitseja nõusolekuta anda projekteerimistingimusi. Käesoleval hetkel jääb ebaselgeks, kes võib projekteerimistingimusi muuta ning kas vajalik on ka valitseja nõusolek. Palume seda EN-s täpsustada ja SK-s selgitada. Samuti palume selgitada, kuidas menetluslikult toimub projekteerimistingimuste muutmine (vt nt EhS § 31 (projekteerimistingimuste menetlus) - avatud menetlus, eelnõu koostamine, kaasamine, kooskõlastamine).</w:t>
      </w:r>
    </w:p>
  </w:comment>
  <w:comment w:id="150" w:author="Kärt Voor" w:date="2024-01-29T11:58:00Z" w:initials="KV">
    <w:p w14:paraId="67C04E99" w14:textId="77777777" w:rsidR="00427F97" w:rsidRDefault="00427F97" w:rsidP="00897B84">
      <w:pPr>
        <w:pStyle w:val="Kommentaaritekst"/>
        <w:ind w:left="0" w:firstLine="0"/>
        <w:jc w:val="left"/>
      </w:pPr>
      <w:r>
        <w:rPr>
          <w:rStyle w:val="Kommentaariviide"/>
        </w:rPr>
        <w:annotationRef/>
      </w:r>
      <w:r>
        <w:t xml:space="preserve">Palume normis sätestada, mis on leevendusmeetmete rakendamine (vt LKS § 70(1) hüvitusmeetmete rakendamine). Normist ei nähtu, mis on need olukorrad ning mis on need põhjused, et on vajalik leevendusmeetmete rakendamine. </w:t>
      </w:r>
    </w:p>
  </w:comment>
  <w:comment w:id="152" w:author="Kärt Voor" w:date="2024-01-29T11:44:00Z" w:initials="KV">
    <w:p w14:paraId="2FD958B4" w14:textId="25D8698A" w:rsidR="00496DDC" w:rsidRDefault="00496DDC" w:rsidP="00CA3D1B">
      <w:pPr>
        <w:pStyle w:val="Kommentaaritekst"/>
        <w:ind w:left="0" w:firstLine="0"/>
        <w:jc w:val="left"/>
      </w:pPr>
      <w:r>
        <w:rPr>
          <w:rStyle w:val="Kommentaariviide"/>
        </w:rPr>
        <w:annotationRef/>
      </w:r>
      <w:r>
        <w:t xml:space="preserve">Kaitse-eesmärgiks ei saa olla liigid ja nende elupaigad. Kaitse-eesmärk on nt liikide seisundi säilitamine või taastamine (vt palun LKS § 69 lg 3). Palume EN sõnastust täpsustada. </w:t>
      </w:r>
    </w:p>
  </w:comment>
  <w:comment w:id="151" w:author="Kärt Voor" w:date="2024-01-29T11:48:00Z" w:initials="KV">
    <w:p w14:paraId="5A4FA334" w14:textId="77777777" w:rsidR="00427F97" w:rsidRDefault="00EE2ADD" w:rsidP="000027EA">
      <w:pPr>
        <w:pStyle w:val="Kommentaaritekst"/>
        <w:ind w:left="0" w:firstLine="0"/>
        <w:jc w:val="left"/>
      </w:pPr>
      <w:r>
        <w:rPr>
          <w:rStyle w:val="Kommentaariviide"/>
        </w:rPr>
        <w:annotationRef/>
      </w:r>
      <w:r w:rsidR="00427F97">
        <w:t xml:space="preserve">Palume termini "leevendusmeetmed" sisustamisel pöörata tähelepanu sellele, et definitsioon ei tohi olla esitatud suletud ringina, mille puhul kasutatakse määratluses seda, mida on vaja määratleda, näiteks "Maks käesoleva seaduse tähenduses on … maks", "Leevendusmeetmed käesoleva peatüki tähenduses on… meetmed" (HÕNTE § 18 komm 2). Palume termini määratlemisel lähtuda HÕNTE §-s 18 sätestatust. </w:t>
      </w:r>
    </w:p>
  </w:comment>
  <w:comment w:id="153" w:author="Kärt Voor" w:date="2024-01-29T14:11:00Z" w:initials="KV">
    <w:p w14:paraId="6442456D" w14:textId="77777777" w:rsidR="00D531EF" w:rsidRDefault="00D531EF" w:rsidP="0072667F">
      <w:pPr>
        <w:pStyle w:val="Kommentaaritekst"/>
        <w:ind w:left="0" w:firstLine="0"/>
        <w:jc w:val="left"/>
      </w:pPr>
      <w:r>
        <w:rPr>
          <w:rStyle w:val="Kommentaariviide"/>
        </w:rPr>
        <w:annotationRef/>
      </w:r>
      <w:r>
        <w:t xml:space="preserve">Palume normi sõnastamisel lähtuda MSÜS-st ja MSÜS terminoloogiast.  Tegevusloa muutmise alused on nimetatud MSÜS §-s 32 ning § 32 lõikes 2 on toodud ka alused, millistel juhtudel majandushaldusasutus võib tegevusluba muuta. Vastavalt MSÜS § 32 lg-le 1 on tegevusloa muutmine tegevusloa mis tahes kõrvaltingimuse muutmine. Palume SK täiendada selgitustega, millest nähtub lisatava normi kooskõla MSÜS-ga. </w:t>
      </w:r>
    </w:p>
  </w:comment>
  <w:comment w:id="154" w:author="Kärt Voor" w:date="2024-01-29T14:14:00Z" w:initials="KV">
    <w:p w14:paraId="0CC6859E" w14:textId="77777777" w:rsidR="0079135B" w:rsidRDefault="0079135B" w:rsidP="001A45FE">
      <w:pPr>
        <w:pStyle w:val="Kommentaaritekst"/>
        <w:ind w:left="0" w:firstLine="0"/>
        <w:jc w:val="left"/>
      </w:pPr>
      <w:r>
        <w:rPr>
          <w:rStyle w:val="Kommentaariviide"/>
        </w:rPr>
        <w:annotationRef/>
      </w:r>
      <w:r>
        <w:t>MSÜS kohaselt annab tegevusloa majandushaldusasutus. Palume kasutada MSÜS terminoloogiat.</w:t>
      </w:r>
    </w:p>
  </w:comment>
  <w:comment w:id="155" w:author="Kärt Voor" w:date="2024-01-29T14:16:00Z" w:initials="KV">
    <w:p w14:paraId="4D466FB0" w14:textId="77777777" w:rsidR="0079135B" w:rsidRDefault="0079135B" w:rsidP="00223285">
      <w:pPr>
        <w:pStyle w:val="Kommentaaritekst"/>
        <w:ind w:left="0" w:firstLine="0"/>
        <w:jc w:val="left"/>
      </w:pPr>
      <w:r>
        <w:rPr>
          <w:rStyle w:val="Kommentaariviide"/>
        </w:rPr>
        <w:annotationRef/>
      </w:r>
      <w:r>
        <w:t>Palun vaadake EN § 2 p-s 34 esitatud lg 2 kohta esitatud märkust ning parandage sellest märkusest tulenevalt ka käesolevat normi.</w:t>
      </w:r>
    </w:p>
  </w:comment>
  <w:comment w:id="156" w:author="Kärt Voor" w:date="2024-01-29T14:53:00Z" w:initials="KV">
    <w:p w14:paraId="32D0BA27" w14:textId="77777777" w:rsidR="0057120B" w:rsidRDefault="0057120B" w:rsidP="009725E3">
      <w:pPr>
        <w:pStyle w:val="Kommentaaritekst"/>
        <w:ind w:left="0" w:firstLine="0"/>
        <w:jc w:val="left"/>
      </w:pPr>
      <w:r>
        <w:rPr>
          <w:rStyle w:val="Kommentaariviide"/>
        </w:rPr>
        <w:annotationRef/>
      </w:r>
      <w:r>
        <w:t xml:space="preserve">EN pealkirjast ei nähtu täiendamist. </w:t>
      </w:r>
    </w:p>
  </w:comment>
  <w:comment w:id="159" w:author="Kärt Voor" w:date="2024-01-29T14:23:00Z" w:initials="KV">
    <w:p w14:paraId="49C3B427" w14:textId="1E4C9AB3" w:rsidR="005B3057" w:rsidRDefault="005B3057">
      <w:pPr>
        <w:pStyle w:val="Kommentaaritekst"/>
        <w:ind w:left="0" w:firstLine="0"/>
        <w:jc w:val="left"/>
      </w:pPr>
      <w:r>
        <w:rPr>
          <w:rStyle w:val="Kommentaariviide"/>
        </w:rPr>
        <w:annotationRef/>
      </w:r>
      <w:r>
        <w:t xml:space="preserve">Viidatud lg 2: </w:t>
      </w:r>
    </w:p>
    <w:p w14:paraId="73E31D3C" w14:textId="77777777" w:rsidR="005B3057" w:rsidRDefault="005B3057">
      <w:pPr>
        <w:pStyle w:val="Kommentaaritekst"/>
        <w:ind w:left="0" w:firstLine="0"/>
        <w:jc w:val="left"/>
      </w:pPr>
      <w:r>
        <w:t>(2) Natura eelhinnangu eelnõu, Natura asjakohase hindamise algatamise otsuse eelnõu, Natura erandi tegemise menetluse algatamise otsuse eelnõu, asjakohase hindamise ja Natura erandi aruannete eelnõude kohta avaldab otsustaja viivitamata teate Ametlikes Teadaannetes või muus seaduses sätestatud korras, milles märgitakse, kuidas saab nende dokumentidega tutvuda ning nende kohta ettepanekuid või vastuväiteid esitada. Võimalusel avaldab otsustaja teate ka oma või muul veebilehel. Kui otsustaja peab põhjendatuks avaldada teade ka ajalehes, kannab avalikustamise kulud tegevust lubava dokumendi taotleja või strateegilise planeerimisdokumendi kehtestamisest huvitatud isik.“</w:t>
      </w:r>
    </w:p>
    <w:p w14:paraId="6AE57FE1" w14:textId="77777777" w:rsidR="005B3057" w:rsidRDefault="005B3057">
      <w:pPr>
        <w:pStyle w:val="Kommentaaritekst"/>
        <w:ind w:left="0" w:firstLine="0"/>
        <w:jc w:val="left"/>
      </w:pPr>
    </w:p>
    <w:p w14:paraId="3621C0E3" w14:textId="77777777" w:rsidR="005B3057" w:rsidRDefault="005B3057" w:rsidP="000C3D33">
      <w:pPr>
        <w:pStyle w:val="Kommentaaritekst"/>
        <w:ind w:left="0" w:firstLine="0"/>
        <w:jc w:val="left"/>
      </w:pPr>
      <w:r>
        <w:t>Palume viia normid kooskõlla, viidatud lg-s 2 puudub "Natura hindamise teade". Samuti tuleb SK-s viidatud LKS § 69(8) lg 2 selgituste juures märkida ära, et üheks seaduses sätestatud korras avaldamise viis on teatud tegevuse teate  avaldamine metsaregistris.</w:t>
      </w:r>
    </w:p>
  </w:comment>
  <w:comment w:id="163" w:author="Kärt Voor" w:date="2024-01-29T14:25:00Z" w:initials="KV">
    <w:p w14:paraId="3B96E180" w14:textId="77777777" w:rsidR="005B3057" w:rsidRDefault="005B3057" w:rsidP="00C82646">
      <w:pPr>
        <w:pStyle w:val="Kommentaaritekst"/>
        <w:ind w:left="0" w:firstLine="0"/>
        <w:jc w:val="left"/>
      </w:pPr>
      <w:r>
        <w:rPr>
          <w:rStyle w:val="Kommentaariviide"/>
        </w:rPr>
        <w:annotationRef/>
      </w:r>
      <w:r>
        <w:t>Palume normi teine lause viia eraldi lõikeks, sest ühes lõikes esitatakse üks reegel.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2ACAAD" w15:done="0"/>
  <w15:commentEx w15:paraId="1BF951FB" w15:done="0"/>
  <w15:commentEx w15:paraId="0EC46B31" w15:done="0"/>
  <w15:commentEx w15:paraId="24B7A7A4" w15:done="0"/>
  <w15:commentEx w15:paraId="57D447B2" w15:done="0"/>
  <w15:commentEx w15:paraId="47793CB6" w15:done="0"/>
  <w15:commentEx w15:paraId="5472EF26" w15:done="0"/>
  <w15:commentEx w15:paraId="3CC19DB9" w15:done="0"/>
  <w15:commentEx w15:paraId="48F285B7" w15:done="0"/>
  <w15:commentEx w15:paraId="44997F9F" w15:done="0"/>
  <w15:commentEx w15:paraId="0110179B" w15:done="0"/>
  <w15:commentEx w15:paraId="5A1346B3" w15:done="0"/>
  <w15:commentEx w15:paraId="52926335" w15:done="0"/>
  <w15:commentEx w15:paraId="545ECD98" w15:done="0"/>
  <w15:commentEx w15:paraId="0A72BD8C" w15:done="0"/>
  <w15:commentEx w15:paraId="45E743B3" w15:done="0"/>
  <w15:commentEx w15:paraId="66266550" w15:done="0"/>
  <w15:commentEx w15:paraId="0DF7293F" w15:done="0"/>
  <w15:commentEx w15:paraId="77FB434F" w15:done="0"/>
  <w15:commentEx w15:paraId="0D5FB542" w15:done="0"/>
  <w15:commentEx w15:paraId="7A361D4A" w15:done="0"/>
  <w15:commentEx w15:paraId="68ABF784" w15:done="0"/>
  <w15:commentEx w15:paraId="0B5002F2" w15:done="0"/>
  <w15:commentEx w15:paraId="1F8FBB1C" w15:done="0"/>
  <w15:commentEx w15:paraId="0E3F5A53" w15:done="0"/>
  <w15:commentEx w15:paraId="583658E1" w15:done="0"/>
  <w15:commentEx w15:paraId="249029BB" w15:done="0"/>
  <w15:commentEx w15:paraId="235592CE" w15:done="0"/>
  <w15:commentEx w15:paraId="1D1483D7" w15:done="0"/>
  <w15:commentEx w15:paraId="7CFD3776" w15:done="0"/>
  <w15:commentEx w15:paraId="6227E183" w15:done="0"/>
  <w15:commentEx w15:paraId="24E297E0" w15:done="0"/>
  <w15:commentEx w15:paraId="52DA6F45" w15:done="0"/>
  <w15:commentEx w15:paraId="0AA895A3" w15:done="0"/>
  <w15:commentEx w15:paraId="0309A629" w15:done="0"/>
  <w15:commentEx w15:paraId="7A86DAAA" w15:done="0"/>
  <w15:commentEx w15:paraId="4A19805A" w15:done="0"/>
  <w15:commentEx w15:paraId="6E6670B0" w15:done="0"/>
  <w15:commentEx w15:paraId="67C04E99" w15:done="0"/>
  <w15:commentEx w15:paraId="2FD958B4" w15:done="0"/>
  <w15:commentEx w15:paraId="5A4FA334" w15:done="0"/>
  <w15:commentEx w15:paraId="6442456D" w15:done="0"/>
  <w15:commentEx w15:paraId="0CC6859E" w15:done="0"/>
  <w15:commentEx w15:paraId="4D466FB0" w15:done="0"/>
  <w15:commentEx w15:paraId="32D0BA27" w15:done="0"/>
  <w15:commentEx w15:paraId="3621C0E3" w15:done="0"/>
  <w15:commentEx w15:paraId="3B96E1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CE714" w16cex:dateUtc="2024-01-25T11:56:00Z"/>
  <w16cex:commentExtensible w16cex:durableId="2953B96F" w16cex:dateUtc="2024-01-18T12:51:00Z"/>
  <w16cex:commentExtensible w16cex:durableId="29590421" w16cex:dateUtc="2024-01-22T13:11:00Z"/>
  <w16cex:commentExtensible w16cex:durableId="29590491" w16cex:dateUtc="2024-01-22T13:13:00Z"/>
  <w16cex:commentExtensible w16cex:durableId="295CBEAA" w16cex:dateUtc="2024-01-25T09:04:00Z"/>
  <w16cex:commentExtensible w16cex:durableId="295CC096" w16cex:dateUtc="2024-01-25T09:12:00Z"/>
  <w16cex:commentExtensible w16cex:durableId="295CC5B3" w16cex:dateUtc="2024-01-25T09:34:00Z"/>
  <w16cex:commentExtensible w16cex:durableId="295CE1B0" w16cex:dateUtc="2024-01-25T11:33:00Z"/>
  <w16cex:commentExtensible w16cex:durableId="295CE37B" w16cex:dateUtc="2024-01-25T11:41:00Z"/>
  <w16cex:commentExtensible w16cex:durableId="295CE5E0" w16cex:dateUtc="2024-01-25T11:51:00Z"/>
  <w16cex:commentExtensible w16cex:durableId="295CE7F9" w16cex:dateUtc="2024-01-25T12:00:00Z"/>
  <w16cex:commentExtensible w16cex:durableId="295CE8F6" w16cex:dateUtc="2024-01-25T12:04:00Z"/>
  <w16cex:commentExtensible w16cex:durableId="295CECBA" w16cex:dateUtc="2024-01-25T12:20:00Z"/>
  <w16cex:commentExtensible w16cex:durableId="29539013" w16cex:dateUtc="2024-01-18T09:54:00Z"/>
  <w16cex:commentExtensible w16cex:durableId="295CF6B0" w16cex:dateUtc="2024-01-25T13:03:00Z"/>
  <w16cex:commentExtensible w16cex:durableId="295CF8EE" w16cex:dateUtc="2024-01-25T13:12:00Z"/>
  <w16cex:commentExtensible w16cex:durableId="295D0731" w16cex:dateUtc="2024-01-25T14:13:00Z"/>
  <w16cex:commentExtensible w16cex:durableId="295D082F" w16cex:dateUtc="2024-01-25T14:17:00Z"/>
  <w16cex:commentExtensible w16cex:durableId="295D0B05" w16cex:dateUtc="2024-01-25T14:29:00Z"/>
  <w16cex:commentExtensible w16cex:durableId="295D0BC4" w16cex:dateUtc="2024-01-25T14:33:00Z"/>
  <w16cex:commentExtensible w16cex:durableId="295D0A51" w16cex:dateUtc="2024-01-25T14:26:00Z"/>
  <w16cex:commentExtensible w16cex:durableId="29539061" w16cex:dateUtc="2024-01-18T09:56:00Z"/>
  <w16cex:commentExtensible w16cex:durableId="295E3CD5" w16cex:dateUtc="2024-01-26T12:14:00Z"/>
  <w16cex:commentExtensible w16cex:durableId="295E3ABC" w16cex:dateUtc="2024-01-26T12:05:00Z"/>
  <w16cex:commentExtensible w16cex:durableId="295E4416" w16cex:dateUtc="2024-01-26T12:45:00Z"/>
  <w16cex:commentExtensible w16cex:durableId="295E45E8" w16cex:dateUtc="2024-01-26T12:53:00Z"/>
  <w16cex:commentExtensible w16cex:durableId="296137FB" w16cex:dateUtc="2024-01-28T18:30:00Z"/>
  <w16cex:commentExtensible w16cex:durableId="296138C8" w16cex:dateUtc="2024-01-28T18:34:00Z"/>
  <w16cex:commentExtensible w16cex:durableId="29613B92" w16cex:dateUtc="2024-01-28T18:46:00Z"/>
  <w16cex:commentExtensible w16cex:durableId="2962342D" w16cex:dateUtc="2024-01-29T12:26:00Z"/>
  <w16cex:commentExtensible w16cex:durableId="2961FFB1" w16cex:dateUtc="2024-01-29T08:42:00Z"/>
  <w16cex:commentExtensible w16cex:durableId="2962009E" w16cex:dateUtc="2024-01-29T08:46:00Z"/>
  <w16cex:commentExtensible w16cex:durableId="296206A0" w16cex:dateUtc="2024-01-29T09:12:00Z"/>
  <w16cex:commentExtensible w16cex:durableId="296202E6" w16cex:dateUtc="2024-01-29T08:56:00Z"/>
  <w16cex:commentExtensible w16cex:durableId="29620616" w16cex:dateUtc="2024-01-29T09:10:00Z"/>
  <w16cex:commentExtensible w16cex:durableId="2962066C" w16cex:dateUtc="2024-01-29T09:11:00Z"/>
  <w16cex:commentExtensible w16cex:durableId="296207CC" w16cex:dateUtc="2024-01-29T09:17:00Z"/>
  <w16cex:commentExtensible w16cex:durableId="29620C14" w16cex:dateUtc="2024-01-29T09:35:00Z"/>
  <w16cex:commentExtensible w16cex:durableId="2962116D" w16cex:dateUtc="2024-01-29T09:58:00Z"/>
  <w16cex:commentExtensible w16cex:durableId="29620E08" w16cex:dateUtc="2024-01-29T09:44:00Z"/>
  <w16cex:commentExtensible w16cex:durableId="29620EF9" w16cex:dateUtc="2024-01-29T09:48:00Z"/>
  <w16cex:commentExtensible w16cex:durableId="29623074" w16cex:dateUtc="2024-01-29T12:11:00Z"/>
  <w16cex:commentExtensible w16cex:durableId="2962314A" w16cex:dateUtc="2024-01-29T12:14:00Z"/>
  <w16cex:commentExtensible w16cex:durableId="296231A9" w16cex:dateUtc="2024-01-29T12:16:00Z"/>
  <w16cex:commentExtensible w16cex:durableId="29623A87" w16cex:dateUtc="2024-01-29T12:53:00Z"/>
  <w16cex:commentExtensible w16cex:durableId="29623380" w16cex:dateUtc="2024-01-29T12:23:00Z"/>
  <w16cex:commentExtensible w16cex:durableId="296233CC" w16cex:dateUtc="2024-01-29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2ACAAD" w16cid:durableId="295CE714"/>
  <w16cid:commentId w16cid:paraId="1BF951FB" w16cid:durableId="2953B96F"/>
  <w16cid:commentId w16cid:paraId="0EC46B31" w16cid:durableId="29590421"/>
  <w16cid:commentId w16cid:paraId="24B7A7A4" w16cid:durableId="29590491"/>
  <w16cid:commentId w16cid:paraId="57D447B2" w16cid:durableId="295CBEAA"/>
  <w16cid:commentId w16cid:paraId="47793CB6" w16cid:durableId="295CC096"/>
  <w16cid:commentId w16cid:paraId="5472EF26" w16cid:durableId="295CC5B3"/>
  <w16cid:commentId w16cid:paraId="3CC19DB9" w16cid:durableId="295CE1B0"/>
  <w16cid:commentId w16cid:paraId="48F285B7" w16cid:durableId="295CE37B"/>
  <w16cid:commentId w16cid:paraId="44997F9F" w16cid:durableId="295CE5E0"/>
  <w16cid:commentId w16cid:paraId="0110179B" w16cid:durableId="295CE7F9"/>
  <w16cid:commentId w16cid:paraId="5A1346B3" w16cid:durableId="295CE8F6"/>
  <w16cid:commentId w16cid:paraId="52926335" w16cid:durableId="295CECBA"/>
  <w16cid:commentId w16cid:paraId="545ECD98" w16cid:durableId="29539013"/>
  <w16cid:commentId w16cid:paraId="0A72BD8C" w16cid:durableId="295CF6B0"/>
  <w16cid:commentId w16cid:paraId="45E743B3" w16cid:durableId="295CF8EE"/>
  <w16cid:commentId w16cid:paraId="66266550" w16cid:durableId="295D0731"/>
  <w16cid:commentId w16cid:paraId="0DF7293F" w16cid:durableId="295D082F"/>
  <w16cid:commentId w16cid:paraId="77FB434F" w16cid:durableId="295D0B05"/>
  <w16cid:commentId w16cid:paraId="0D5FB542" w16cid:durableId="295D0BC4"/>
  <w16cid:commentId w16cid:paraId="7A361D4A" w16cid:durableId="295D0A51"/>
  <w16cid:commentId w16cid:paraId="68ABF784" w16cid:durableId="29539061"/>
  <w16cid:commentId w16cid:paraId="0B5002F2" w16cid:durableId="295E3CD5"/>
  <w16cid:commentId w16cid:paraId="1F8FBB1C" w16cid:durableId="295E3ABC"/>
  <w16cid:commentId w16cid:paraId="0E3F5A53" w16cid:durableId="295E4416"/>
  <w16cid:commentId w16cid:paraId="583658E1" w16cid:durableId="295E45E8"/>
  <w16cid:commentId w16cid:paraId="249029BB" w16cid:durableId="296137FB"/>
  <w16cid:commentId w16cid:paraId="235592CE" w16cid:durableId="296138C8"/>
  <w16cid:commentId w16cid:paraId="1D1483D7" w16cid:durableId="29613B92"/>
  <w16cid:commentId w16cid:paraId="7CFD3776" w16cid:durableId="2962342D"/>
  <w16cid:commentId w16cid:paraId="6227E183" w16cid:durableId="2961FFB1"/>
  <w16cid:commentId w16cid:paraId="24E297E0" w16cid:durableId="2962009E"/>
  <w16cid:commentId w16cid:paraId="52DA6F45" w16cid:durableId="296206A0"/>
  <w16cid:commentId w16cid:paraId="0AA895A3" w16cid:durableId="296202E6"/>
  <w16cid:commentId w16cid:paraId="0309A629" w16cid:durableId="29620616"/>
  <w16cid:commentId w16cid:paraId="7A86DAAA" w16cid:durableId="2962066C"/>
  <w16cid:commentId w16cid:paraId="4A19805A" w16cid:durableId="296207CC"/>
  <w16cid:commentId w16cid:paraId="6E6670B0" w16cid:durableId="29620C14"/>
  <w16cid:commentId w16cid:paraId="67C04E99" w16cid:durableId="2962116D"/>
  <w16cid:commentId w16cid:paraId="2FD958B4" w16cid:durableId="29620E08"/>
  <w16cid:commentId w16cid:paraId="5A4FA334" w16cid:durableId="29620EF9"/>
  <w16cid:commentId w16cid:paraId="6442456D" w16cid:durableId="29623074"/>
  <w16cid:commentId w16cid:paraId="0CC6859E" w16cid:durableId="2962314A"/>
  <w16cid:commentId w16cid:paraId="4D466FB0" w16cid:durableId="296231A9"/>
  <w16cid:commentId w16cid:paraId="32D0BA27" w16cid:durableId="29623A87"/>
  <w16cid:commentId w16cid:paraId="3621C0E3" w16cid:durableId="29623380"/>
  <w16cid:commentId w16cid:paraId="3B96E180" w16cid:durableId="296233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B7E2F" w14:textId="77777777" w:rsidR="00C250AA" w:rsidRDefault="00C250AA" w:rsidP="0031384B">
      <w:pPr>
        <w:spacing w:after="0" w:line="240" w:lineRule="auto"/>
      </w:pPr>
      <w:r>
        <w:separator/>
      </w:r>
    </w:p>
  </w:endnote>
  <w:endnote w:type="continuationSeparator" w:id="0">
    <w:p w14:paraId="00FE9D71" w14:textId="77777777" w:rsidR="00C250AA" w:rsidRDefault="00C250AA" w:rsidP="00313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5CBB" w14:textId="049F5699" w:rsidR="003F34E0" w:rsidRDefault="006F4FA8" w:rsidP="00F73566">
    <w:pPr>
      <w:pStyle w:val="Jalus"/>
      <w:ind w:left="3922"/>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0D4FD" w14:textId="77777777" w:rsidR="00C250AA" w:rsidRDefault="00C250AA" w:rsidP="0031384B">
      <w:pPr>
        <w:spacing w:after="0" w:line="240" w:lineRule="auto"/>
      </w:pPr>
      <w:r>
        <w:separator/>
      </w:r>
    </w:p>
  </w:footnote>
  <w:footnote w:type="continuationSeparator" w:id="0">
    <w:p w14:paraId="06907ACC" w14:textId="77777777" w:rsidR="00C250AA" w:rsidRDefault="00C250AA" w:rsidP="00313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E7797B"/>
    <w:multiLevelType w:val="hybridMultilevel"/>
    <w:tmpl w:val="672A4124"/>
    <w:lvl w:ilvl="0" w:tplc="A0566C7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 w15:restartNumberingAfterBreak="0">
    <w:nsid w:val="0B3175CE"/>
    <w:multiLevelType w:val="hybridMultilevel"/>
    <w:tmpl w:val="C7F8F7CE"/>
    <w:lvl w:ilvl="0" w:tplc="A30686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2E7509"/>
    <w:multiLevelType w:val="hybridMultilevel"/>
    <w:tmpl w:val="4EE638D2"/>
    <w:lvl w:ilvl="0" w:tplc="50961A66">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DD46FB"/>
    <w:multiLevelType w:val="hybridMultilevel"/>
    <w:tmpl w:val="2CD44558"/>
    <w:lvl w:ilvl="0" w:tplc="0974FFE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4"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2"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1EE3380"/>
    <w:multiLevelType w:val="hybridMultilevel"/>
    <w:tmpl w:val="89D67ED8"/>
    <w:lvl w:ilvl="0" w:tplc="730ABD6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6"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8"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17F65A9"/>
    <w:multiLevelType w:val="hybridMultilevel"/>
    <w:tmpl w:val="01F470EC"/>
    <w:lvl w:ilvl="0" w:tplc="965E00C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2"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3"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53A7D29"/>
    <w:multiLevelType w:val="multilevel"/>
    <w:tmpl w:val="BE3A4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7ED1E3F"/>
    <w:multiLevelType w:val="hybridMultilevel"/>
    <w:tmpl w:val="93BCFEEE"/>
    <w:lvl w:ilvl="0" w:tplc="C5FABA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8"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45880086">
    <w:abstractNumId w:val="6"/>
  </w:num>
  <w:num w:numId="2" w16cid:durableId="376703967">
    <w:abstractNumId w:val="56"/>
  </w:num>
  <w:num w:numId="3" w16cid:durableId="1504782382">
    <w:abstractNumId w:val="27"/>
  </w:num>
  <w:num w:numId="4" w16cid:durableId="753353759">
    <w:abstractNumId w:val="28"/>
  </w:num>
  <w:num w:numId="5" w16cid:durableId="37701968">
    <w:abstractNumId w:val="39"/>
  </w:num>
  <w:num w:numId="6" w16cid:durableId="308632454">
    <w:abstractNumId w:val="43"/>
  </w:num>
  <w:num w:numId="7" w16cid:durableId="1645428043">
    <w:abstractNumId w:val="33"/>
  </w:num>
  <w:num w:numId="8" w16cid:durableId="526217981">
    <w:abstractNumId w:val="35"/>
  </w:num>
  <w:num w:numId="9" w16cid:durableId="1631087613">
    <w:abstractNumId w:val="11"/>
  </w:num>
  <w:num w:numId="10" w16cid:durableId="70809606">
    <w:abstractNumId w:val="21"/>
  </w:num>
  <w:num w:numId="11" w16cid:durableId="1753431324">
    <w:abstractNumId w:val="48"/>
  </w:num>
  <w:num w:numId="12" w16cid:durableId="1375035476">
    <w:abstractNumId w:val="53"/>
  </w:num>
  <w:num w:numId="13" w16cid:durableId="1973435999">
    <w:abstractNumId w:val="40"/>
  </w:num>
  <w:num w:numId="14" w16cid:durableId="18746210">
    <w:abstractNumId w:val="8"/>
  </w:num>
  <w:num w:numId="15" w16cid:durableId="1976133059">
    <w:abstractNumId w:val="22"/>
  </w:num>
  <w:num w:numId="16" w16cid:durableId="2023042845">
    <w:abstractNumId w:val="42"/>
  </w:num>
  <w:num w:numId="17" w16cid:durableId="295066127">
    <w:abstractNumId w:val="25"/>
  </w:num>
  <w:num w:numId="18" w16cid:durableId="69886765">
    <w:abstractNumId w:val="20"/>
  </w:num>
  <w:num w:numId="19" w16cid:durableId="1658604439">
    <w:abstractNumId w:val="18"/>
  </w:num>
  <w:num w:numId="20" w16cid:durableId="2137796823">
    <w:abstractNumId w:val="36"/>
  </w:num>
  <w:num w:numId="21" w16cid:durableId="1012024791">
    <w:abstractNumId w:val="0"/>
  </w:num>
  <w:num w:numId="22" w16cid:durableId="919826214">
    <w:abstractNumId w:val="44"/>
  </w:num>
  <w:num w:numId="23" w16cid:durableId="1927153565">
    <w:abstractNumId w:val="1"/>
  </w:num>
  <w:num w:numId="24" w16cid:durableId="1773889805">
    <w:abstractNumId w:val="60"/>
  </w:num>
  <w:num w:numId="25" w16cid:durableId="1694962862">
    <w:abstractNumId w:val="37"/>
  </w:num>
  <w:num w:numId="26" w16cid:durableId="456147700">
    <w:abstractNumId w:val="61"/>
  </w:num>
  <w:num w:numId="27" w16cid:durableId="315645074">
    <w:abstractNumId w:val="59"/>
  </w:num>
  <w:num w:numId="28" w16cid:durableId="1867867627">
    <w:abstractNumId w:val="30"/>
  </w:num>
  <w:num w:numId="29" w16cid:durableId="2114669571">
    <w:abstractNumId w:val="24"/>
  </w:num>
  <w:num w:numId="30" w16cid:durableId="237860861">
    <w:abstractNumId w:val="46"/>
  </w:num>
  <w:num w:numId="31" w16cid:durableId="1987272489">
    <w:abstractNumId w:val="26"/>
  </w:num>
  <w:num w:numId="32" w16cid:durableId="925461190">
    <w:abstractNumId w:val="13"/>
  </w:num>
  <w:num w:numId="33" w16cid:durableId="1913347225">
    <w:abstractNumId w:val="54"/>
  </w:num>
  <w:num w:numId="34" w16cid:durableId="1243443910">
    <w:abstractNumId w:val="29"/>
  </w:num>
  <w:num w:numId="35" w16cid:durableId="398141310">
    <w:abstractNumId w:val="58"/>
  </w:num>
  <w:num w:numId="36" w16cid:durableId="990864493">
    <w:abstractNumId w:val="41"/>
  </w:num>
  <w:num w:numId="37" w16cid:durableId="1001741124">
    <w:abstractNumId w:val="34"/>
  </w:num>
  <w:num w:numId="38" w16cid:durableId="287048421">
    <w:abstractNumId w:val="32"/>
  </w:num>
  <w:num w:numId="39" w16cid:durableId="48842262">
    <w:abstractNumId w:val="5"/>
  </w:num>
  <w:num w:numId="40" w16cid:durableId="1061053670">
    <w:abstractNumId w:val="17"/>
  </w:num>
  <w:num w:numId="41" w16cid:durableId="1473063924">
    <w:abstractNumId w:val="49"/>
  </w:num>
  <w:num w:numId="42" w16cid:durableId="989404819">
    <w:abstractNumId w:val="12"/>
  </w:num>
  <w:num w:numId="43" w16cid:durableId="779106608">
    <w:abstractNumId w:val="10"/>
  </w:num>
  <w:num w:numId="44" w16cid:durableId="1614364125">
    <w:abstractNumId w:val="2"/>
  </w:num>
  <w:num w:numId="45" w16cid:durableId="570426882">
    <w:abstractNumId w:val="7"/>
  </w:num>
  <w:num w:numId="46" w16cid:durableId="598417228">
    <w:abstractNumId w:val="14"/>
  </w:num>
  <w:num w:numId="47" w16cid:durableId="26218177">
    <w:abstractNumId w:val="52"/>
  </w:num>
  <w:num w:numId="48" w16cid:durableId="478884175">
    <w:abstractNumId w:val="19"/>
  </w:num>
  <w:num w:numId="49" w16cid:durableId="872694618">
    <w:abstractNumId w:val="50"/>
  </w:num>
  <w:num w:numId="50" w16cid:durableId="1722511550">
    <w:abstractNumId w:val="31"/>
  </w:num>
  <w:num w:numId="51" w16cid:durableId="1165781614">
    <w:abstractNumId w:val="23"/>
  </w:num>
  <w:num w:numId="52" w16cid:durableId="226695805">
    <w:abstractNumId w:val="47"/>
  </w:num>
  <w:num w:numId="53" w16cid:durableId="929696581">
    <w:abstractNumId w:val="38"/>
  </w:num>
  <w:num w:numId="54" w16cid:durableId="510801419">
    <w:abstractNumId w:val="16"/>
  </w:num>
  <w:num w:numId="55" w16cid:durableId="595476524">
    <w:abstractNumId w:val="55"/>
  </w:num>
  <w:num w:numId="56" w16cid:durableId="325942432">
    <w:abstractNumId w:val="57"/>
  </w:num>
  <w:num w:numId="57" w16cid:durableId="483279200">
    <w:abstractNumId w:val="51"/>
  </w:num>
  <w:num w:numId="58" w16cid:durableId="1333143142">
    <w:abstractNumId w:val="3"/>
  </w:num>
  <w:num w:numId="59" w16cid:durableId="588582454">
    <w:abstractNumId w:val="4"/>
  </w:num>
  <w:num w:numId="60" w16cid:durableId="968900219">
    <w:abstractNumId w:val="45"/>
  </w:num>
  <w:num w:numId="61" w16cid:durableId="407848100">
    <w:abstractNumId w:val="15"/>
  </w:num>
  <w:num w:numId="62" w16cid:durableId="513426353">
    <w:abstractNumId w:val="9"/>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1-5-21-23267018-1296325175-649218145-87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1D22"/>
    <w:rsid w:val="000055D6"/>
    <w:rsid w:val="00007F4A"/>
    <w:rsid w:val="00010EFE"/>
    <w:rsid w:val="00016B6A"/>
    <w:rsid w:val="00017F85"/>
    <w:rsid w:val="000220AE"/>
    <w:rsid w:val="00023A60"/>
    <w:rsid w:val="00060495"/>
    <w:rsid w:val="00062317"/>
    <w:rsid w:val="00067E9F"/>
    <w:rsid w:val="00070298"/>
    <w:rsid w:val="00075BB9"/>
    <w:rsid w:val="00083F5F"/>
    <w:rsid w:val="000870F2"/>
    <w:rsid w:val="00090082"/>
    <w:rsid w:val="00097EE9"/>
    <w:rsid w:val="0009BBF1"/>
    <w:rsid w:val="000A0929"/>
    <w:rsid w:val="000A50A9"/>
    <w:rsid w:val="000B2D5C"/>
    <w:rsid w:val="000B5B1D"/>
    <w:rsid w:val="000B7937"/>
    <w:rsid w:val="000C0F2F"/>
    <w:rsid w:val="000C1831"/>
    <w:rsid w:val="000C1F79"/>
    <w:rsid w:val="000C4996"/>
    <w:rsid w:val="000E0D21"/>
    <w:rsid w:val="000E4158"/>
    <w:rsid w:val="000E4A44"/>
    <w:rsid w:val="000E4E33"/>
    <w:rsid w:val="000F1AE0"/>
    <w:rsid w:val="000F6074"/>
    <w:rsid w:val="001119F8"/>
    <w:rsid w:val="00111BDB"/>
    <w:rsid w:val="001137FE"/>
    <w:rsid w:val="00114399"/>
    <w:rsid w:val="00114F8D"/>
    <w:rsid w:val="00116570"/>
    <w:rsid w:val="00122975"/>
    <w:rsid w:val="00123107"/>
    <w:rsid w:val="00133641"/>
    <w:rsid w:val="00137FD0"/>
    <w:rsid w:val="001419FF"/>
    <w:rsid w:val="001451DF"/>
    <w:rsid w:val="001504BA"/>
    <w:rsid w:val="001606F1"/>
    <w:rsid w:val="00161BC9"/>
    <w:rsid w:val="00163303"/>
    <w:rsid w:val="001676D4"/>
    <w:rsid w:val="00176D50"/>
    <w:rsid w:val="00181C70"/>
    <w:rsid w:val="0018506C"/>
    <w:rsid w:val="00195449"/>
    <w:rsid w:val="001A497C"/>
    <w:rsid w:val="001B0357"/>
    <w:rsid w:val="001B6694"/>
    <w:rsid w:val="001C5FBC"/>
    <w:rsid w:val="001D0155"/>
    <w:rsid w:val="001D4306"/>
    <w:rsid w:val="001E2081"/>
    <w:rsid w:val="001E32BD"/>
    <w:rsid w:val="001F4E6B"/>
    <w:rsid w:val="001F6551"/>
    <w:rsid w:val="001F6A63"/>
    <w:rsid w:val="0020449E"/>
    <w:rsid w:val="00206233"/>
    <w:rsid w:val="00207C2C"/>
    <w:rsid w:val="0022008F"/>
    <w:rsid w:val="00220B32"/>
    <w:rsid w:val="002266DF"/>
    <w:rsid w:val="00235A09"/>
    <w:rsid w:val="0023643C"/>
    <w:rsid w:val="00240760"/>
    <w:rsid w:val="00240C78"/>
    <w:rsid w:val="0024127F"/>
    <w:rsid w:val="00247A9B"/>
    <w:rsid w:val="00250601"/>
    <w:rsid w:val="002572CC"/>
    <w:rsid w:val="00271989"/>
    <w:rsid w:val="00280524"/>
    <w:rsid w:val="00293AED"/>
    <w:rsid w:val="00295051"/>
    <w:rsid w:val="0029633A"/>
    <w:rsid w:val="002A108E"/>
    <w:rsid w:val="002B3109"/>
    <w:rsid w:val="002B33A6"/>
    <w:rsid w:val="002B5E66"/>
    <w:rsid w:val="002B785B"/>
    <w:rsid w:val="002D5BB1"/>
    <w:rsid w:val="002D72E3"/>
    <w:rsid w:val="002E1457"/>
    <w:rsid w:val="002E1BF4"/>
    <w:rsid w:val="002E419C"/>
    <w:rsid w:val="002F3D03"/>
    <w:rsid w:val="002F5567"/>
    <w:rsid w:val="002F6CE3"/>
    <w:rsid w:val="00303DEC"/>
    <w:rsid w:val="003109A3"/>
    <w:rsid w:val="00310D5D"/>
    <w:rsid w:val="00311735"/>
    <w:rsid w:val="00312701"/>
    <w:rsid w:val="0031384B"/>
    <w:rsid w:val="00314B17"/>
    <w:rsid w:val="003168BF"/>
    <w:rsid w:val="00317550"/>
    <w:rsid w:val="00321714"/>
    <w:rsid w:val="003235B7"/>
    <w:rsid w:val="00324D72"/>
    <w:rsid w:val="00330575"/>
    <w:rsid w:val="00334096"/>
    <w:rsid w:val="00334A86"/>
    <w:rsid w:val="003401A8"/>
    <w:rsid w:val="00340316"/>
    <w:rsid w:val="00352FA3"/>
    <w:rsid w:val="00364163"/>
    <w:rsid w:val="00367E2A"/>
    <w:rsid w:val="00374077"/>
    <w:rsid w:val="00382D7F"/>
    <w:rsid w:val="0039139C"/>
    <w:rsid w:val="003964B4"/>
    <w:rsid w:val="003A0F23"/>
    <w:rsid w:val="003A79A5"/>
    <w:rsid w:val="003B2120"/>
    <w:rsid w:val="003B4E3F"/>
    <w:rsid w:val="003B6958"/>
    <w:rsid w:val="003B70F9"/>
    <w:rsid w:val="003D6644"/>
    <w:rsid w:val="003E0509"/>
    <w:rsid w:val="003E05A5"/>
    <w:rsid w:val="003E0B78"/>
    <w:rsid w:val="003E0E28"/>
    <w:rsid w:val="003E55F0"/>
    <w:rsid w:val="003E597A"/>
    <w:rsid w:val="003F086F"/>
    <w:rsid w:val="003F0907"/>
    <w:rsid w:val="003F34B6"/>
    <w:rsid w:val="003F34E0"/>
    <w:rsid w:val="003F57A3"/>
    <w:rsid w:val="003F6BD4"/>
    <w:rsid w:val="003F7574"/>
    <w:rsid w:val="004076E4"/>
    <w:rsid w:val="00413F80"/>
    <w:rsid w:val="00414DFE"/>
    <w:rsid w:val="00417B83"/>
    <w:rsid w:val="00424B7A"/>
    <w:rsid w:val="004263D9"/>
    <w:rsid w:val="00427F97"/>
    <w:rsid w:val="00444AA0"/>
    <w:rsid w:val="00447895"/>
    <w:rsid w:val="0046373B"/>
    <w:rsid w:val="004672F5"/>
    <w:rsid w:val="00467E0E"/>
    <w:rsid w:val="00467E95"/>
    <w:rsid w:val="00471B85"/>
    <w:rsid w:val="00477B6C"/>
    <w:rsid w:val="00486F7D"/>
    <w:rsid w:val="00496DDC"/>
    <w:rsid w:val="004B2372"/>
    <w:rsid w:val="004B3A88"/>
    <w:rsid w:val="004B71A1"/>
    <w:rsid w:val="004D01CC"/>
    <w:rsid w:val="004E2B31"/>
    <w:rsid w:val="004E7C28"/>
    <w:rsid w:val="004F1C99"/>
    <w:rsid w:val="004F2FC1"/>
    <w:rsid w:val="004F3866"/>
    <w:rsid w:val="004F424C"/>
    <w:rsid w:val="004F45F4"/>
    <w:rsid w:val="004F526F"/>
    <w:rsid w:val="004F6A3A"/>
    <w:rsid w:val="004F7513"/>
    <w:rsid w:val="00514976"/>
    <w:rsid w:val="00514A43"/>
    <w:rsid w:val="005152A9"/>
    <w:rsid w:val="00515820"/>
    <w:rsid w:val="0051616D"/>
    <w:rsid w:val="0051724A"/>
    <w:rsid w:val="005233E0"/>
    <w:rsid w:val="005306A8"/>
    <w:rsid w:val="005347E7"/>
    <w:rsid w:val="00534815"/>
    <w:rsid w:val="00535626"/>
    <w:rsid w:val="00555394"/>
    <w:rsid w:val="0057120B"/>
    <w:rsid w:val="00580568"/>
    <w:rsid w:val="00581B3F"/>
    <w:rsid w:val="00585096"/>
    <w:rsid w:val="00591B3A"/>
    <w:rsid w:val="005923F4"/>
    <w:rsid w:val="005940B1"/>
    <w:rsid w:val="00594E39"/>
    <w:rsid w:val="0059603C"/>
    <w:rsid w:val="0059668C"/>
    <w:rsid w:val="005A0B7D"/>
    <w:rsid w:val="005A2AAB"/>
    <w:rsid w:val="005A6D23"/>
    <w:rsid w:val="005A79A6"/>
    <w:rsid w:val="005B3057"/>
    <w:rsid w:val="005C1447"/>
    <w:rsid w:val="005C1CBF"/>
    <w:rsid w:val="005C6182"/>
    <w:rsid w:val="005D1E1D"/>
    <w:rsid w:val="005D5D79"/>
    <w:rsid w:val="005E1A86"/>
    <w:rsid w:val="005E250D"/>
    <w:rsid w:val="005E6F2D"/>
    <w:rsid w:val="006020FF"/>
    <w:rsid w:val="00602909"/>
    <w:rsid w:val="00610FEE"/>
    <w:rsid w:val="00624479"/>
    <w:rsid w:val="0062609A"/>
    <w:rsid w:val="00626F24"/>
    <w:rsid w:val="0063010D"/>
    <w:rsid w:val="006304B6"/>
    <w:rsid w:val="00631E46"/>
    <w:rsid w:val="00636BE1"/>
    <w:rsid w:val="006423E8"/>
    <w:rsid w:val="00643AC5"/>
    <w:rsid w:val="006446A2"/>
    <w:rsid w:val="0065339A"/>
    <w:rsid w:val="00653B6F"/>
    <w:rsid w:val="00661C84"/>
    <w:rsid w:val="00662B5B"/>
    <w:rsid w:val="00662E09"/>
    <w:rsid w:val="00662F25"/>
    <w:rsid w:val="006671D3"/>
    <w:rsid w:val="00670380"/>
    <w:rsid w:val="00671E18"/>
    <w:rsid w:val="00687D52"/>
    <w:rsid w:val="00690D33"/>
    <w:rsid w:val="0069105F"/>
    <w:rsid w:val="006927B5"/>
    <w:rsid w:val="00694455"/>
    <w:rsid w:val="0069497A"/>
    <w:rsid w:val="00696C97"/>
    <w:rsid w:val="006A1DB7"/>
    <w:rsid w:val="006B2FE0"/>
    <w:rsid w:val="006E6039"/>
    <w:rsid w:val="006E6F45"/>
    <w:rsid w:val="006F295B"/>
    <w:rsid w:val="006F29DD"/>
    <w:rsid w:val="006F4FA8"/>
    <w:rsid w:val="006F7160"/>
    <w:rsid w:val="006FC279"/>
    <w:rsid w:val="0070350C"/>
    <w:rsid w:val="00706C55"/>
    <w:rsid w:val="00715877"/>
    <w:rsid w:val="0071692C"/>
    <w:rsid w:val="00717175"/>
    <w:rsid w:val="00721CA5"/>
    <w:rsid w:val="007320B7"/>
    <w:rsid w:val="00732469"/>
    <w:rsid w:val="00735A65"/>
    <w:rsid w:val="00743C1C"/>
    <w:rsid w:val="00747EAC"/>
    <w:rsid w:val="00753013"/>
    <w:rsid w:val="00753EBF"/>
    <w:rsid w:val="0076048C"/>
    <w:rsid w:val="00767752"/>
    <w:rsid w:val="0077751B"/>
    <w:rsid w:val="007872DB"/>
    <w:rsid w:val="00790F4A"/>
    <w:rsid w:val="0079135B"/>
    <w:rsid w:val="00792439"/>
    <w:rsid w:val="00794F6A"/>
    <w:rsid w:val="007965C1"/>
    <w:rsid w:val="007A1D87"/>
    <w:rsid w:val="007A39ED"/>
    <w:rsid w:val="007B2EB8"/>
    <w:rsid w:val="007B567D"/>
    <w:rsid w:val="007C00D8"/>
    <w:rsid w:val="007C052B"/>
    <w:rsid w:val="007D05AF"/>
    <w:rsid w:val="007D1824"/>
    <w:rsid w:val="007E3521"/>
    <w:rsid w:val="007F336D"/>
    <w:rsid w:val="007F71D3"/>
    <w:rsid w:val="008035DD"/>
    <w:rsid w:val="00803B0F"/>
    <w:rsid w:val="00804140"/>
    <w:rsid w:val="00811EF0"/>
    <w:rsid w:val="00814049"/>
    <w:rsid w:val="0082396C"/>
    <w:rsid w:val="0083116D"/>
    <w:rsid w:val="00831B32"/>
    <w:rsid w:val="00836C9E"/>
    <w:rsid w:val="0084007E"/>
    <w:rsid w:val="00840311"/>
    <w:rsid w:val="00840C3B"/>
    <w:rsid w:val="00846721"/>
    <w:rsid w:val="00850D5E"/>
    <w:rsid w:val="00851B35"/>
    <w:rsid w:val="00856A12"/>
    <w:rsid w:val="008646F5"/>
    <w:rsid w:val="00864A3A"/>
    <w:rsid w:val="00876C7E"/>
    <w:rsid w:val="00883875"/>
    <w:rsid w:val="008939CB"/>
    <w:rsid w:val="008A1707"/>
    <w:rsid w:val="008A5021"/>
    <w:rsid w:val="008B0ACA"/>
    <w:rsid w:val="008B15F5"/>
    <w:rsid w:val="008B4D7A"/>
    <w:rsid w:val="008B6704"/>
    <w:rsid w:val="008C2528"/>
    <w:rsid w:val="008C3E18"/>
    <w:rsid w:val="008E7547"/>
    <w:rsid w:val="008F093F"/>
    <w:rsid w:val="008F35AC"/>
    <w:rsid w:val="008F38DA"/>
    <w:rsid w:val="00901A8B"/>
    <w:rsid w:val="0090363F"/>
    <w:rsid w:val="0091559D"/>
    <w:rsid w:val="009174BE"/>
    <w:rsid w:val="009340F6"/>
    <w:rsid w:val="0095083C"/>
    <w:rsid w:val="00951DD4"/>
    <w:rsid w:val="00960FD2"/>
    <w:rsid w:val="00964364"/>
    <w:rsid w:val="00973822"/>
    <w:rsid w:val="00973D99"/>
    <w:rsid w:val="009869D7"/>
    <w:rsid w:val="009A441A"/>
    <w:rsid w:val="009B66AF"/>
    <w:rsid w:val="009D0657"/>
    <w:rsid w:val="009D1D41"/>
    <w:rsid w:val="009D6242"/>
    <w:rsid w:val="009E15F3"/>
    <w:rsid w:val="009E4E07"/>
    <w:rsid w:val="009F1A2C"/>
    <w:rsid w:val="00A013EE"/>
    <w:rsid w:val="00A04E6D"/>
    <w:rsid w:val="00A06760"/>
    <w:rsid w:val="00A110EC"/>
    <w:rsid w:val="00A116E0"/>
    <w:rsid w:val="00A12560"/>
    <w:rsid w:val="00A13F23"/>
    <w:rsid w:val="00A1541F"/>
    <w:rsid w:val="00A1688E"/>
    <w:rsid w:val="00A225B2"/>
    <w:rsid w:val="00A242A4"/>
    <w:rsid w:val="00A24999"/>
    <w:rsid w:val="00A26E77"/>
    <w:rsid w:val="00A27B51"/>
    <w:rsid w:val="00A378DD"/>
    <w:rsid w:val="00A46B12"/>
    <w:rsid w:val="00A55F7A"/>
    <w:rsid w:val="00A60EC0"/>
    <w:rsid w:val="00A613C5"/>
    <w:rsid w:val="00A62C15"/>
    <w:rsid w:val="00A647B2"/>
    <w:rsid w:val="00A77A84"/>
    <w:rsid w:val="00A81F80"/>
    <w:rsid w:val="00A8795A"/>
    <w:rsid w:val="00A87ACD"/>
    <w:rsid w:val="00A90C38"/>
    <w:rsid w:val="00A944F0"/>
    <w:rsid w:val="00A96F61"/>
    <w:rsid w:val="00AA0A51"/>
    <w:rsid w:val="00AA0AB6"/>
    <w:rsid w:val="00AA34C2"/>
    <w:rsid w:val="00AA4B4C"/>
    <w:rsid w:val="00AA73E6"/>
    <w:rsid w:val="00AA79F5"/>
    <w:rsid w:val="00AB1D8F"/>
    <w:rsid w:val="00AB2CDC"/>
    <w:rsid w:val="00AB485D"/>
    <w:rsid w:val="00AC5BE9"/>
    <w:rsid w:val="00AD2DAB"/>
    <w:rsid w:val="00AD51CB"/>
    <w:rsid w:val="00AD540B"/>
    <w:rsid w:val="00AD60F1"/>
    <w:rsid w:val="00AD6EA8"/>
    <w:rsid w:val="00AE0155"/>
    <w:rsid w:val="00AE1821"/>
    <w:rsid w:val="00AE619D"/>
    <w:rsid w:val="00AE65E2"/>
    <w:rsid w:val="00AF38BD"/>
    <w:rsid w:val="00AF65BC"/>
    <w:rsid w:val="00B009A8"/>
    <w:rsid w:val="00B03F43"/>
    <w:rsid w:val="00B04570"/>
    <w:rsid w:val="00B05D68"/>
    <w:rsid w:val="00B06F79"/>
    <w:rsid w:val="00B16858"/>
    <w:rsid w:val="00B1DBDD"/>
    <w:rsid w:val="00B21E66"/>
    <w:rsid w:val="00B2516E"/>
    <w:rsid w:val="00B3592A"/>
    <w:rsid w:val="00B40BBF"/>
    <w:rsid w:val="00B44624"/>
    <w:rsid w:val="00B465B8"/>
    <w:rsid w:val="00B516B3"/>
    <w:rsid w:val="00B52898"/>
    <w:rsid w:val="00B55421"/>
    <w:rsid w:val="00B5683D"/>
    <w:rsid w:val="00B56BA0"/>
    <w:rsid w:val="00B574AD"/>
    <w:rsid w:val="00B57FD7"/>
    <w:rsid w:val="00B61B20"/>
    <w:rsid w:val="00B627A9"/>
    <w:rsid w:val="00B74F5C"/>
    <w:rsid w:val="00B77E71"/>
    <w:rsid w:val="00B816F8"/>
    <w:rsid w:val="00B8301C"/>
    <w:rsid w:val="00B91169"/>
    <w:rsid w:val="00BA5951"/>
    <w:rsid w:val="00BB3A08"/>
    <w:rsid w:val="00BB5970"/>
    <w:rsid w:val="00BC26BF"/>
    <w:rsid w:val="00BC4AD4"/>
    <w:rsid w:val="00BC4CD0"/>
    <w:rsid w:val="00BC530C"/>
    <w:rsid w:val="00BC7D2B"/>
    <w:rsid w:val="00BD3AB8"/>
    <w:rsid w:val="00BD4654"/>
    <w:rsid w:val="00BD4CCA"/>
    <w:rsid w:val="00BE002B"/>
    <w:rsid w:val="00BE2927"/>
    <w:rsid w:val="00BE48F8"/>
    <w:rsid w:val="00BF59A8"/>
    <w:rsid w:val="00C062D0"/>
    <w:rsid w:val="00C074B7"/>
    <w:rsid w:val="00C1060D"/>
    <w:rsid w:val="00C12020"/>
    <w:rsid w:val="00C13456"/>
    <w:rsid w:val="00C14F06"/>
    <w:rsid w:val="00C17522"/>
    <w:rsid w:val="00C20F34"/>
    <w:rsid w:val="00C2165B"/>
    <w:rsid w:val="00C250AA"/>
    <w:rsid w:val="00C32D94"/>
    <w:rsid w:val="00C34C17"/>
    <w:rsid w:val="00C35BFD"/>
    <w:rsid w:val="00C35EBB"/>
    <w:rsid w:val="00C36A41"/>
    <w:rsid w:val="00C3754E"/>
    <w:rsid w:val="00C506F6"/>
    <w:rsid w:val="00C65DE9"/>
    <w:rsid w:val="00C71DC1"/>
    <w:rsid w:val="00C723E2"/>
    <w:rsid w:val="00C751E2"/>
    <w:rsid w:val="00C7544B"/>
    <w:rsid w:val="00C86405"/>
    <w:rsid w:val="00C87FD9"/>
    <w:rsid w:val="00CA21B1"/>
    <w:rsid w:val="00CA2A8C"/>
    <w:rsid w:val="00CA3CB0"/>
    <w:rsid w:val="00CB098F"/>
    <w:rsid w:val="00CC61CB"/>
    <w:rsid w:val="00CC77F6"/>
    <w:rsid w:val="00CD0F76"/>
    <w:rsid w:val="00CD16F5"/>
    <w:rsid w:val="00CD696A"/>
    <w:rsid w:val="00CD6E24"/>
    <w:rsid w:val="00CE087C"/>
    <w:rsid w:val="00CE1488"/>
    <w:rsid w:val="00CE468F"/>
    <w:rsid w:val="00CF40D6"/>
    <w:rsid w:val="00D0336C"/>
    <w:rsid w:val="00D03D86"/>
    <w:rsid w:val="00D056F4"/>
    <w:rsid w:val="00D129CB"/>
    <w:rsid w:val="00D2302E"/>
    <w:rsid w:val="00D235DF"/>
    <w:rsid w:val="00D24297"/>
    <w:rsid w:val="00D27A51"/>
    <w:rsid w:val="00D31DD0"/>
    <w:rsid w:val="00D32C08"/>
    <w:rsid w:val="00D3777F"/>
    <w:rsid w:val="00D461E9"/>
    <w:rsid w:val="00D50A9D"/>
    <w:rsid w:val="00D531EF"/>
    <w:rsid w:val="00D53CB7"/>
    <w:rsid w:val="00D54712"/>
    <w:rsid w:val="00D54DFF"/>
    <w:rsid w:val="00D72713"/>
    <w:rsid w:val="00D7627E"/>
    <w:rsid w:val="00D81C59"/>
    <w:rsid w:val="00D83C9B"/>
    <w:rsid w:val="00D85E15"/>
    <w:rsid w:val="00D922E0"/>
    <w:rsid w:val="00D9243D"/>
    <w:rsid w:val="00D97A89"/>
    <w:rsid w:val="00DA73D6"/>
    <w:rsid w:val="00DB0D01"/>
    <w:rsid w:val="00DB2D58"/>
    <w:rsid w:val="00DC233C"/>
    <w:rsid w:val="00DC48B6"/>
    <w:rsid w:val="00DC560E"/>
    <w:rsid w:val="00DD5E53"/>
    <w:rsid w:val="00DD6124"/>
    <w:rsid w:val="00DE0BEA"/>
    <w:rsid w:val="00DE0E4E"/>
    <w:rsid w:val="00DF04BF"/>
    <w:rsid w:val="00DF1D29"/>
    <w:rsid w:val="00DF2EB0"/>
    <w:rsid w:val="00DF5381"/>
    <w:rsid w:val="00DF5FC0"/>
    <w:rsid w:val="00E0212B"/>
    <w:rsid w:val="00E02E46"/>
    <w:rsid w:val="00E11A72"/>
    <w:rsid w:val="00E138F7"/>
    <w:rsid w:val="00E1568E"/>
    <w:rsid w:val="00E17253"/>
    <w:rsid w:val="00E22ED1"/>
    <w:rsid w:val="00E2364A"/>
    <w:rsid w:val="00E32E2C"/>
    <w:rsid w:val="00E350FD"/>
    <w:rsid w:val="00E36B3D"/>
    <w:rsid w:val="00E4163A"/>
    <w:rsid w:val="00E436D7"/>
    <w:rsid w:val="00E540BC"/>
    <w:rsid w:val="00E5560B"/>
    <w:rsid w:val="00E61E94"/>
    <w:rsid w:val="00E63CEC"/>
    <w:rsid w:val="00E654CB"/>
    <w:rsid w:val="00E67565"/>
    <w:rsid w:val="00E7392F"/>
    <w:rsid w:val="00E73C86"/>
    <w:rsid w:val="00E767B1"/>
    <w:rsid w:val="00E76FB6"/>
    <w:rsid w:val="00E83B2C"/>
    <w:rsid w:val="00E85091"/>
    <w:rsid w:val="00E8509A"/>
    <w:rsid w:val="00E93957"/>
    <w:rsid w:val="00E956E1"/>
    <w:rsid w:val="00E95C07"/>
    <w:rsid w:val="00EA7E88"/>
    <w:rsid w:val="00EB08E3"/>
    <w:rsid w:val="00EB0F18"/>
    <w:rsid w:val="00EC6462"/>
    <w:rsid w:val="00ED2920"/>
    <w:rsid w:val="00ED3B17"/>
    <w:rsid w:val="00ED5B97"/>
    <w:rsid w:val="00ED6AA7"/>
    <w:rsid w:val="00EE2ADD"/>
    <w:rsid w:val="00EF30F5"/>
    <w:rsid w:val="00EF35B4"/>
    <w:rsid w:val="00EF4252"/>
    <w:rsid w:val="00EF6968"/>
    <w:rsid w:val="00EF7906"/>
    <w:rsid w:val="00F004F8"/>
    <w:rsid w:val="00F02F63"/>
    <w:rsid w:val="00F12741"/>
    <w:rsid w:val="00F1712B"/>
    <w:rsid w:val="00F207EC"/>
    <w:rsid w:val="00F24230"/>
    <w:rsid w:val="00F25A5F"/>
    <w:rsid w:val="00F25C7D"/>
    <w:rsid w:val="00F26B7B"/>
    <w:rsid w:val="00F305DD"/>
    <w:rsid w:val="00F35E8D"/>
    <w:rsid w:val="00F40863"/>
    <w:rsid w:val="00F4495C"/>
    <w:rsid w:val="00F46F24"/>
    <w:rsid w:val="00F6096E"/>
    <w:rsid w:val="00F613F3"/>
    <w:rsid w:val="00F65301"/>
    <w:rsid w:val="00F6556A"/>
    <w:rsid w:val="00F720FA"/>
    <w:rsid w:val="00F73566"/>
    <w:rsid w:val="00F74862"/>
    <w:rsid w:val="00F76A75"/>
    <w:rsid w:val="00F80935"/>
    <w:rsid w:val="00F819FF"/>
    <w:rsid w:val="00F8498A"/>
    <w:rsid w:val="00F85BE9"/>
    <w:rsid w:val="00F86548"/>
    <w:rsid w:val="00F869EB"/>
    <w:rsid w:val="00F86CB1"/>
    <w:rsid w:val="00F91909"/>
    <w:rsid w:val="00F9339A"/>
    <w:rsid w:val="00F93F01"/>
    <w:rsid w:val="00FA5FF3"/>
    <w:rsid w:val="00FB085E"/>
    <w:rsid w:val="00FB1F39"/>
    <w:rsid w:val="00FB553D"/>
    <w:rsid w:val="00FB6035"/>
    <w:rsid w:val="00FB66B7"/>
    <w:rsid w:val="00FB79F2"/>
    <w:rsid w:val="00FC0D16"/>
    <w:rsid w:val="00FC2429"/>
    <w:rsid w:val="00FC7BE7"/>
    <w:rsid w:val="00FD44FB"/>
    <w:rsid w:val="00FD565D"/>
    <w:rsid w:val="00FE23E6"/>
    <w:rsid w:val="00FE69B9"/>
    <w:rsid w:val="00FE6A3D"/>
    <w:rsid w:val="00FF0658"/>
    <w:rsid w:val="00FF17C7"/>
    <w:rsid w:val="00FF2F16"/>
    <w:rsid w:val="00FF72C3"/>
    <w:rsid w:val="01420508"/>
    <w:rsid w:val="017B8CEB"/>
    <w:rsid w:val="01A8A8C2"/>
    <w:rsid w:val="0287A434"/>
    <w:rsid w:val="046601BD"/>
    <w:rsid w:val="046C34C2"/>
    <w:rsid w:val="0527BE1A"/>
    <w:rsid w:val="06B27CD6"/>
    <w:rsid w:val="084078B0"/>
    <w:rsid w:val="084A5215"/>
    <w:rsid w:val="0B27310D"/>
    <w:rsid w:val="0BC551CB"/>
    <w:rsid w:val="0BDC7B31"/>
    <w:rsid w:val="0DDC3738"/>
    <w:rsid w:val="0E4E533A"/>
    <w:rsid w:val="0EAF80CB"/>
    <w:rsid w:val="10B0E90C"/>
    <w:rsid w:val="12512EE3"/>
    <w:rsid w:val="125C0C7B"/>
    <w:rsid w:val="12964AB2"/>
    <w:rsid w:val="13316B2D"/>
    <w:rsid w:val="1453C0A3"/>
    <w:rsid w:val="145B109F"/>
    <w:rsid w:val="156A4FFB"/>
    <w:rsid w:val="1694303C"/>
    <w:rsid w:val="16950F11"/>
    <w:rsid w:val="17216A0D"/>
    <w:rsid w:val="173F2EB1"/>
    <w:rsid w:val="17627DA0"/>
    <w:rsid w:val="1769BBD5"/>
    <w:rsid w:val="17B86871"/>
    <w:rsid w:val="182F1FEF"/>
    <w:rsid w:val="18F575B7"/>
    <w:rsid w:val="1925C973"/>
    <w:rsid w:val="19D0DC85"/>
    <w:rsid w:val="1A30E5A8"/>
    <w:rsid w:val="1A599C1D"/>
    <w:rsid w:val="1A74C286"/>
    <w:rsid w:val="1BC9E232"/>
    <w:rsid w:val="1BDF5EF5"/>
    <w:rsid w:val="1CE73AB9"/>
    <w:rsid w:val="1CF9F5E3"/>
    <w:rsid w:val="1D0983CE"/>
    <w:rsid w:val="1DE50B15"/>
    <w:rsid w:val="1DEBA178"/>
    <w:rsid w:val="1F50E3E9"/>
    <w:rsid w:val="1F82F3E1"/>
    <w:rsid w:val="206C8AE7"/>
    <w:rsid w:val="20A14BDE"/>
    <w:rsid w:val="219EF720"/>
    <w:rsid w:val="21BF93BB"/>
    <w:rsid w:val="2224DE7E"/>
    <w:rsid w:val="2336F234"/>
    <w:rsid w:val="23B373A2"/>
    <w:rsid w:val="24524A90"/>
    <w:rsid w:val="26CA1B65"/>
    <w:rsid w:val="2791940E"/>
    <w:rsid w:val="28975B1B"/>
    <w:rsid w:val="2B5AFB43"/>
    <w:rsid w:val="2BC8021E"/>
    <w:rsid w:val="2D6BD0AC"/>
    <w:rsid w:val="2DC3C680"/>
    <w:rsid w:val="2E4F31C4"/>
    <w:rsid w:val="2E7A639D"/>
    <w:rsid w:val="2EEE47B6"/>
    <w:rsid w:val="2EFA8CBD"/>
    <w:rsid w:val="2F388741"/>
    <w:rsid w:val="2F69B682"/>
    <w:rsid w:val="32A8EE10"/>
    <w:rsid w:val="32EF673B"/>
    <w:rsid w:val="32F932D4"/>
    <w:rsid w:val="3376B002"/>
    <w:rsid w:val="342E1597"/>
    <w:rsid w:val="3554FDFF"/>
    <w:rsid w:val="355D603D"/>
    <w:rsid w:val="35A27224"/>
    <w:rsid w:val="35DE36BD"/>
    <w:rsid w:val="360718BC"/>
    <w:rsid w:val="388E7FC1"/>
    <w:rsid w:val="39014A73"/>
    <w:rsid w:val="3A255BA0"/>
    <w:rsid w:val="3A60AD2A"/>
    <w:rsid w:val="3E39F55A"/>
    <w:rsid w:val="3FBA1EA7"/>
    <w:rsid w:val="40CC3537"/>
    <w:rsid w:val="41A0F17E"/>
    <w:rsid w:val="41A81E53"/>
    <w:rsid w:val="41F8272D"/>
    <w:rsid w:val="42BAFB27"/>
    <w:rsid w:val="431D0E78"/>
    <w:rsid w:val="43DE67C9"/>
    <w:rsid w:val="44BBEC16"/>
    <w:rsid w:val="4521F6F1"/>
    <w:rsid w:val="45B8E8D9"/>
    <w:rsid w:val="4736E115"/>
    <w:rsid w:val="4758472B"/>
    <w:rsid w:val="478C8102"/>
    <w:rsid w:val="489628C7"/>
    <w:rsid w:val="48FF72BA"/>
    <w:rsid w:val="494E1837"/>
    <w:rsid w:val="49569AEB"/>
    <w:rsid w:val="4A808C96"/>
    <w:rsid w:val="4AF7110E"/>
    <w:rsid w:val="4B115B3F"/>
    <w:rsid w:val="4B9D8377"/>
    <w:rsid w:val="4C68CCE9"/>
    <w:rsid w:val="4CE77F71"/>
    <w:rsid w:val="4D90E8B3"/>
    <w:rsid w:val="4EDFD8C9"/>
    <w:rsid w:val="4EFCBF2B"/>
    <w:rsid w:val="4F5D7507"/>
    <w:rsid w:val="50C9E5E4"/>
    <w:rsid w:val="5398EB19"/>
    <w:rsid w:val="559E9B00"/>
    <w:rsid w:val="55BC34B6"/>
    <w:rsid w:val="56B58BAF"/>
    <w:rsid w:val="5759880B"/>
    <w:rsid w:val="5780F35C"/>
    <w:rsid w:val="58198475"/>
    <w:rsid w:val="59582711"/>
    <w:rsid w:val="5989247D"/>
    <w:rsid w:val="5AD23BB5"/>
    <w:rsid w:val="5BB67943"/>
    <w:rsid w:val="5C49470B"/>
    <w:rsid w:val="5DFF1760"/>
    <w:rsid w:val="5ED5AEB5"/>
    <w:rsid w:val="5F9F761D"/>
    <w:rsid w:val="5FEFBAE1"/>
    <w:rsid w:val="6241B043"/>
    <w:rsid w:val="628FD76D"/>
    <w:rsid w:val="65133957"/>
    <w:rsid w:val="6594C9E6"/>
    <w:rsid w:val="65A91271"/>
    <w:rsid w:val="665B72CF"/>
    <w:rsid w:val="6983D1A8"/>
    <w:rsid w:val="6AAB2CE2"/>
    <w:rsid w:val="6B14DB23"/>
    <w:rsid w:val="6B7524D4"/>
    <w:rsid w:val="6BB43349"/>
    <w:rsid w:val="6C4C20CE"/>
    <w:rsid w:val="6CA3F35F"/>
    <w:rsid w:val="6D4D8E4F"/>
    <w:rsid w:val="6DEEF411"/>
    <w:rsid w:val="6E3653E6"/>
    <w:rsid w:val="6E3FC3C0"/>
    <w:rsid w:val="6F0C7D7E"/>
    <w:rsid w:val="6F7BB82B"/>
    <w:rsid w:val="700CC083"/>
    <w:rsid w:val="70E041A6"/>
    <w:rsid w:val="70F01A6A"/>
    <w:rsid w:val="714BA088"/>
    <w:rsid w:val="7183CEAC"/>
    <w:rsid w:val="73059174"/>
    <w:rsid w:val="7371BB50"/>
    <w:rsid w:val="740408DE"/>
    <w:rsid w:val="75CF548C"/>
    <w:rsid w:val="76B9F8EA"/>
    <w:rsid w:val="76DA977D"/>
    <w:rsid w:val="7727ED09"/>
    <w:rsid w:val="774D0901"/>
    <w:rsid w:val="77599A7F"/>
    <w:rsid w:val="788526CC"/>
    <w:rsid w:val="78AE7E3E"/>
    <w:rsid w:val="78B71188"/>
    <w:rsid w:val="78CB1C02"/>
    <w:rsid w:val="797B6833"/>
    <w:rsid w:val="7A83183A"/>
    <w:rsid w:val="7A91678B"/>
    <w:rsid w:val="7AFC0994"/>
    <w:rsid w:val="7B8D536B"/>
    <w:rsid w:val="7BD68B24"/>
    <w:rsid w:val="7C3AC118"/>
    <w:rsid w:val="7CD21B2E"/>
    <w:rsid w:val="7CD8E8E8"/>
    <w:rsid w:val="7E8A81F9"/>
    <w:rsid w:val="7EE9CE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CCAC649C-941F-4C13-8768-4A9B59CF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paragraph" w:customStyle="1" w:styleId="paragraph">
    <w:name w:val="paragraph"/>
    <w:basedOn w:val="Normaallaad"/>
    <w:rsid w:val="00AE65E2"/>
    <w:pPr>
      <w:spacing w:before="100" w:beforeAutospacing="1" w:after="100" w:afterAutospacing="1" w:line="240" w:lineRule="auto"/>
      <w:ind w:left="0" w:firstLine="0"/>
      <w:jc w:val="left"/>
    </w:pPr>
    <w:rPr>
      <w:color w:val="auto"/>
      <w:szCs w:val="24"/>
    </w:rPr>
  </w:style>
  <w:style w:type="character" w:customStyle="1" w:styleId="normaltextrun">
    <w:name w:val="normaltextrun"/>
    <w:basedOn w:val="Liguvaikefont"/>
    <w:rsid w:val="00AE65E2"/>
  </w:style>
  <w:style w:type="character" w:customStyle="1" w:styleId="eop">
    <w:name w:val="eop"/>
    <w:basedOn w:val="Liguvaikefont"/>
    <w:rsid w:val="00AE65E2"/>
  </w:style>
  <w:style w:type="character" w:customStyle="1" w:styleId="ui-provider">
    <w:name w:val="ui-provider"/>
    <w:basedOn w:val="Liguvaikefont"/>
    <w:rsid w:val="00CA2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512">
      <w:bodyDiv w:val="1"/>
      <w:marLeft w:val="0"/>
      <w:marRight w:val="0"/>
      <w:marTop w:val="0"/>
      <w:marBottom w:val="0"/>
      <w:divBdr>
        <w:top w:val="none" w:sz="0" w:space="0" w:color="auto"/>
        <w:left w:val="none" w:sz="0" w:space="0" w:color="auto"/>
        <w:bottom w:val="none" w:sz="0" w:space="0" w:color="auto"/>
        <w:right w:val="none" w:sz="0" w:space="0" w:color="auto"/>
      </w:divBdr>
      <w:divsChild>
        <w:div w:id="1252853432">
          <w:marLeft w:val="0"/>
          <w:marRight w:val="0"/>
          <w:marTop w:val="0"/>
          <w:marBottom w:val="0"/>
          <w:divBdr>
            <w:top w:val="none" w:sz="0" w:space="0" w:color="auto"/>
            <w:left w:val="none" w:sz="0" w:space="0" w:color="auto"/>
            <w:bottom w:val="none" w:sz="0" w:space="0" w:color="auto"/>
            <w:right w:val="none" w:sz="0" w:space="0" w:color="auto"/>
          </w:divBdr>
        </w:div>
        <w:div w:id="1012729673">
          <w:marLeft w:val="0"/>
          <w:marRight w:val="0"/>
          <w:marTop w:val="0"/>
          <w:marBottom w:val="0"/>
          <w:divBdr>
            <w:top w:val="none" w:sz="0" w:space="0" w:color="auto"/>
            <w:left w:val="none" w:sz="0" w:space="0" w:color="auto"/>
            <w:bottom w:val="none" w:sz="0" w:space="0" w:color="auto"/>
            <w:right w:val="none" w:sz="0" w:space="0" w:color="auto"/>
          </w:divBdr>
        </w:div>
      </w:divsChild>
    </w:div>
    <w:div w:id="51924214">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732461352">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750351510">
      <w:bodyDiv w:val="1"/>
      <w:marLeft w:val="0"/>
      <w:marRight w:val="0"/>
      <w:marTop w:val="0"/>
      <w:marBottom w:val="0"/>
      <w:divBdr>
        <w:top w:val="none" w:sz="0" w:space="0" w:color="auto"/>
        <w:left w:val="none" w:sz="0" w:space="0" w:color="auto"/>
        <w:bottom w:val="none" w:sz="0" w:space="0" w:color="auto"/>
        <w:right w:val="none" w:sz="0" w:space="0" w:color="auto"/>
      </w:divBdr>
      <w:divsChild>
        <w:div w:id="944118469">
          <w:marLeft w:val="0"/>
          <w:marRight w:val="0"/>
          <w:marTop w:val="0"/>
          <w:marBottom w:val="0"/>
          <w:divBdr>
            <w:top w:val="none" w:sz="0" w:space="0" w:color="auto"/>
            <w:left w:val="none" w:sz="0" w:space="0" w:color="auto"/>
            <w:bottom w:val="none" w:sz="0" w:space="0" w:color="auto"/>
            <w:right w:val="none" w:sz="0" w:space="0" w:color="auto"/>
          </w:divBdr>
          <w:divsChild>
            <w:div w:id="1255240936">
              <w:marLeft w:val="0"/>
              <w:marRight w:val="0"/>
              <w:marTop w:val="0"/>
              <w:marBottom w:val="0"/>
              <w:divBdr>
                <w:top w:val="none" w:sz="0" w:space="0" w:color="auto"/>
                <w:left w:val="none" w:sz="0" w:space="0" w:color="auto"/>
                <w:bottom w:val="none" w:sz="0" w:space="0" w:color="auto"/>
                <w:right w:val="none" w:sz="0" w:space="0" w:color="auto"/>
              </w:divBdr>
            </w:div>
            <w:div w:id="427427051">
              <w:marLeft w:val="0"/>
              <w:marRight w:val="0"/>
              <w:marTop w:val="0"/>
              <w:marBottom w:val="0"/>
              <w:divBdr>
                <w:top w:val="none" w:sz="0" w:space="0" w:color="auto"/>
                <w:left w:val="none" w:sz="0" w:space="0" w:color="auto"/>
                <w:bottom w:val="none" w:sz="0" w:space="0" w:color="auto"/>
                <w:right w:val="none" w:sz="0" w:space="0" w:color="auto"/>
              </w:divBdr>
            </w:div>
          </w:divsChild>
        </w:div>
        <w:div w:id="80874367">
          <w:marLeft w:val="0"/>
          <w:marRight w:val="0"/>
          <w:marTop w:val="0"/>
          <w:marBottom w:val="0"/>
          <w:divBdr>
            <w:top w:val="none" w:sz="0" w:space="0" w:color="auto"/>
            <w:left w:val="none" w:sz="0" w:space="0" w:color="auto"/>
            <w:bottom w:val="none" w:sz="0" w:space="0" w:color="auto"/>
            <w:right w:val="none" w:sz="0" w:space="0" w:color="auto"/>
          </w:divBdr>
        </w:div>
        <w:div w:id="423188920">
          <w:marLeft w:val="0"/>
          <w:marRight w:val="0"/>
          <w:marTop w:val="0"/>
          <w:marBottom w:val="0"/>
          <w:divBdr>
            <w:top w:val="none" w:sz="0" w:space="0" w:color="auto"/>
            <w:left w:val="none" w:sz="0" w:space="0" w:color="auto"/>
            <w:bottom w:val="none" w:sz="0" w:space="0" w:color="auto"/>
            <w:right w:val="none" w:sz="0" w:space="0" w:color="auto"/>
          </w:divBdr>
        </w:div>
        <w:div w:id="212086403">
          <w:marLeft w:val="0"/>
          <w:marRight w:val="0"/>
          <w:marTop w:val="0"/>
          <w:marBottom w:val="0"/>
          <w:divBdr>
            <w:top w:val="none" w:sz="0" w:space="0" w:color="auto"/>
            <w:left w:val="none" w:sz="0" w:space="0" w:color="auto"/>
            <w:bottom w:val="none" w:sz="0" w:space="0" w:color="auto"/>
            <w:right w:val="none" w:sz="0" w:space="0" w:color="auto"/>
          </w:divBdr>
        </w:div>
        <w:div w:id="2093895488">
          <w:marLeft w:val="0"/>
          <w:marRight w:val="0"/>
          <w:marTop w:val="0"/>
          <w:marBottom w:val="0"/>
          <w:divBdr>
            <w:top w:val="none" w:sz="0" w:space="0" w:color="auto"/>
            <w:left w:val="none" w:sz="0" w:space="0" w:color="auto"/>
            <w:bottom w:val="none" w:sz="0" w:space="0" w:color="auto"/>
            <w:right w:val="none" w:sz="0" w:space="0" w:color="auto"/>
          </w:divBdr>
        </w:div>
        <w:div w:id="1472594128">
          <w:marLeft w:val="0"/>
          <w:marRight w:val="0"/>
          <w:marTop w:val="0"/>
          <w:marBottom w:val="0"/>
          <w:divBdr>
            <w:top w:val="none" w:sz="0" w:space="0" w:color="auto"/>
            <w:left w:val="none" w:sz="0" w:space="0" w:color="auto"/>
            <w:bottom w:val="none" w:sz="0" w:space="0" w:color="auto"/>
            <w:right w:val="none" w:sz="0" w:space="0" w:color="auto"/>
          </w:divBdr>
        </w:div>
        <w:div w:id="764768696">
          <w:marLeft w:val="0"/>
          <w:marRight w:val="0"/>
          <w:marTop w:val="0"/>
          <w:marBottom w:val="0"/>
          <w:divBdr>
            <w:top w:val="none" w:sz="0" w:space="0" w:color="auto"/>
            <w:left w:val="none" w:sz="0" w:space="0" w:color="auto"/>
            <w:bottom w:val="none" w:sz="0" w:space="0" w:color="auto"/>
            <w:right w:val="none" w:sz="0" w:space="0" w:color="auto"/>
          </w:divBdr>
        </w:div>
        <w:div w:id="1420449711">
          <w:marLeft w:val="0"/>
          <w:marRight w:val="0"/>
          <w:marTop w:val="0"/>
          <w:marBottom w:val="0"/>
          <w:divBdr>
            <w:top w:val="none" w:sz="0" w:space="0" w:color="auto"/>
            <w:left w:val="none" w:sz="0" w:space="0" w:color="auto"/>
            <w:bottom w:val="none" w:sz="0" w:space="0" w:color="auto"/>
            <w:right w:val="none" w:sz="0" w:space="0" w:color="auto"/>
          </w:divBdr>
        </w:div>
        <w:div w:id="2005233659">
          <w:marLeft w:val="0"/>
          <w:marRight w:val="0"/>
          <w:marTop w:val="0"/>
          <w:marBottom w:val="0"/>
          <w:divBdr>
            <w:top w:val="none" w:sz="0" w:space="0" w:color="auto"/>
            <w:left w:val="none" w:sz="0" w:space="0" w:color="auto"/>
            <w:bottom w:val="none" w:sz="0" w:space="0" w:color="auto"/>
            <w:right w:val="none" w:sz="0" w:space="0" w:color="auto"/>
          </w:divBdr>
        </w:div>
        <w:div w:id="535393930">
          <w:marLeft w:val="0"/>
          <w:marRight w:val="0"/>
          <w:marTop w:val="0"/>
          <w:marBottom w:val="0"/>
          <w:divBdr>
            <w:top w:val="none" w:sz="0" w:space="0" w:color="auto"/>
            <w:left w:val="none" w:sz="0" w:space="0" w:color="auto"/>
            <w:bottom w:val="none" w:sz="0" w:space="0" w:color="auto"/>
            <w:right w:val="none" w:sz="0" w:space="0" w:color="auto"/>
          </w:divBdr>
        </w:div>
        <w:div w:id="1048257589">
          <w:marLeft w:val="0"/>
          <w:marRight w:val="0"/>
          <w:marTop w:val="0"/>
          <w:marBottom w:val="0"/>
          <w:divBdr>
            <w:top w:val="none" w:sz="0" w:space="0" w:color="auto"/>
            <w:left w:val="none" w:sz="0" w:space="0" w:color="auto"/>
            <w:bottom w:val="none" w:sz="0" w:space="0" w:color="auto"/>
            <w:right w:val="none" w:sz="0" w:space="0" w:color="auto"/>
          </w:divBdr>
        </w:div>
        <w:div w:id="368654360">
          <w:marLeft w:val="0"/>
          <w:marRight w:val="0"/>
          <w:marTop w:val="0"/>
          <w:marBottom w:val="0"/>
          <w:divBdr>
            <w:top w:val="none" w:sz="0" w:space="0" w:color="auto"/>
            <w:left w:val="none" w:sz="0" w:space="0" w:color="auto"/>
            <w:bottom w:val="none" w:sz="0" w:space="0" w:color="auto"/>
            <w:right w:val="none" w:sz="0" w:space="0" w:color="auto"/>
          </w:divBdr>
        </w:div>
        <w:div w:id="2045326500">
          <w:marLeft w:val="0"/>
          <w:marRight w:val="0"/>
          <w:marTop w:val="0"/>
          <w:marBottom w:val="0"/>
          <w:divBdr>
            <w:top w:val="none" w:sz="0" w:space="0" w:color="auto"/>
            <w:left w:val="none" w:sz="0" w:space="0" w:color="auto"/>
            <w:bottom w:val="none" w:sz="0" w:space="0" w:color="auto"/>
            <w:right w:val="none" w:sz="0" w:space="0" w:color="auto"/>
          </w:divBdr>
        </w:div>
        <w:div w:id="75398569">
          <w:marLeft w:val="0"/>
          <w:marRight w:val="0"/>
          <w:marTop w:val="0"/>
          <w:marBottom w:val="0"/>
          <w:divBdr>
            <w:top w:val="none" w:sz="0" w:space="0" w:color="auto"/>
            <w:left w:val="none" w:sz="0" w:space="0" w:color="auto"/>
            <w:bottom w:val="none" w:sz="0" w:space="0" w:color="auto"/>
            <w:right w:val="none" w:sz="0" w:space="0" w:color="auto"/>
          </w:divBdr>
        </w:div>
        <w:div w:id="1732457249">
          <w:marLeft w:val="0"/>
          <w:marRight w:val="0"/>
          <w:marTop w:val="0"/>
          <w:marBottom w:val="0"/>
          <w:divBdr>
            <w:top w:val="none" w:sz="0" w:space="0" w:color="auto"/>
            <w:left w:val="none" w:sz="0" w:space="0" w:color="auto"/>
            <w:bottom w:val="none" w:sz="0" w:space="0" w:color="auto"/>
            <w:right w:val="none" w:sz="0" w:space="0" w:color="auto"/>
          </w:divBdr>
        </w:div>
        <w:div w:id="493961147">
          <w:marLeft w:val="0"/>
          <w:marRight w:val="0"/>
          <w:marTop w:val="0"/>
          <w:marBottom w:val="0"/>
          <w:divBdr>
            <w:top w:val="none" w:sz="0" w:space="0" w:color="auto"/>
            <w:left w:val="none" w:sz="0" w:space="0" w:color="auto"/>
            <w:bottom w:val="none" w:sz="0" w:space="0" w:color="auto"/>
            <w:right w:val="none" w:sz="0" w:space="0" w:color="auto"/>
          </w:divBdr>
        </w:div>
        <w:div w:id="72817794">
          <w:marLeft w:val="0"/>
          <w:marRight w:val="0"/>
          <w:marTop w:val="0"/>
          <w:marBottom w:val="0"/>
          <w:divBdr>
            <w:top w:val="none" w:sz="0" w:space="0" w:color="auto"/>
            <w:left w:val="none" w:sz="0" w:space="0" w:color="auto"/>
            <w:bottom w:val="none" w:sz="0" w:space="0" w:color="auto"/>
            <w:right w:val="none" w:sz="0" w:space="0" w:color="auto"/>
          </w:divBdr>
        </w:div>
        <w:div w:id="1111313834">
          <w:marLeft w:val="0"/>
          <w:marRight w:val="0"/>
          <w:marTop w:val="0"/>
          <w:marBottom w:val="0"/>
          <w:divBdr>
            <w:top w:val="none" w:sz="0" w:space="0" w:color="auto"/>
            <w:left w:val="none" w:sz="0" w:space="0" w:color="auto"/>
            <w:bottom w:val="none" w:sz="0" w:space="0" w:color="auto"/>
            <w:right w:val="none" w:sz="0" w:space="0" w:color="auto"/>
          </w:divBdr>
        </w:div>
        <w:div w:id="442530042">
          <w:marLeft w:val="0"/>
          <w:marRight w:val="0"/>
          <w:marTop w:val="0"/>
          <w:marBottom w:val="0"/>
          <w:divBdr>
            <w:top w:val="none" w:sz="0" w:space="0" w:color="auto"/>
            <w:left w:val="none" w:sz="0" w:space="0" w:color="auto"/>
            <w:bottom w:val="none" w:sz="0" w:space="0" w:color="auto"/>
            <w:right w:val="none" w:sz="0" w:space="0" w:color="auto"/>
          </w:divBdr>
        </w:div>
        <w:div w:id="1219633998">
          <w:marLeft w:val="0"/>
          <w:marRight w:val="0"/>
          <w:marTop w:val="0"/>
          <w:marBottom w:val="0"/>
          <w:divBdr>
            <w:top w:val="none" w:sz="0" w:space="0" w:color="auto"/>
            <w:left w:val="none" w:sz="0" w:space="0" w:color="auto"/>
            <w:bottom w:val="none" w:sz="0" w:space="0" w:color="auto"/>
            <w:right w:val="none" w:sz="0" w:space="0" w:color="auto"/>
          </w:divBdr>
        </w:div>
        <w:div w:id="1761295140">
          <w:marLeft w:val="0"/>
          <w:marRight w:val="0"/>
          <w:marTop w:val="0"/>
          <w:marBottom w:val="0"/>
          <w:divBdr>
            <w:top w:val="none" w:sz="0" w:space="0" w:color="auto"/>
            <w:left w:val="none" w:sz="0" w:space="0" w:color="auto"/>
            <w:bottom w:val="none" w:sz="0" w:space="0" w:color="auto"/>
            <w:right w:val="none" w:sz="0" w:space="0" w:color="auto"/>
          </w:divBdr>
        </w:div>
        <w:div w:id="13697631">
          <w:marLeft w:val="0"/>
          <w:marRight w:val="0"/>
          <w:marTop w:val="0"/>
          <w:marBottom w:val="0"/>
          <w:divBdr>
            <w:top w:val="none" w:sz="0" w:space="0" w:color="auto"/>
            <w:left w:val="none" w:sz="0" w:space="0" w:color="auto"/>
            <w:bottom w:val="none" w:sz="0" w:space="0" w:color="auto"/>
            <w:right w:val="none" w:sz="0" w:space="0" w:color="auto"/>
          </w:divBdr>
        </w:div>
        <w:div w:id="113521822">
          <w:marLeft w:val="0"/>
          <w:marRight w:val="0"/>
          <w:marTop w:val="0"/>
          <w:marBottom w:val="0"/>
          <w:divBdr>
            <w:top w:val="none" w:sz="0" w:space="0" w:color="auto"/>
            <w:left w:val="none" w:sz="0" w:space="0" w:color="auto"/>
            <w:bottom w:val="none" w:sz="0" w:space="0" w:color="auto"/>
            <w:right w:val="none" w:sz="0" w:space="0" w:color="auto"/>
          </w:divBdr>
        </w:div>
        <w:div w:id="666977836">
          <w:marLeft w:val="0"/>
          <w:marRight w:val="0"/>
          <w:marTop w:val="0"/>
          <w:marBottom w:val="0"/>
          <w:divBdr>
            <w:top w:val="none" w:sz="0" w:space="0" w:color="auto"/>
            <w:left w:val="none" w:sz="0" w:space="0" w:color="auto"/>
            <w:bottom w:val="none" w:sz="0" w:space="0" w:color="auto"/>
            <w:right w:val="none" w:sz="0" w:space="0" w:color="auto"/>
          </w:divBdr>
        </w:div>
        <w:div w:id="574125723">
          <w:marLeft w:val="0"/>
          <w:marRight w:val="0"/>
          <w:marTop w:val="0"/>
          <w:marBottom w:val="0"/>
          <w:divBdr>
            <w:top w:val="none" w:sz="0" w:space="0" w:color="auto"/>
            <w:left w:val="none" w:sz="0" w:space="0" w:color="auto"/>
            <w:bottom w:val="none" w:sz="0" w:space="0" w:color="auto"/>
            <w:right w:val="none" w:sz="0" w:space="0" w:color="auto"/>
          </w:divBdr>
        </w:div>
        <w:div w:id="1310207219">
          <w:marLeft w:val="0"/>
          <w:marRight w:val="0"/>
          <w:marTop w:val="0"/>
          <w:marBottom w:val="0"/>
          <w:divBdr>
            <w:top w:val="none" w:sz="0" w:space="0" w:color="auto"/>
            <w:left w:val="none" w:sz="0" w:space="0" w:color="auto"/>
            <w:bottom w:val="none" w:sz="0" w:space="0" w:color="auto"/>
            <w:right w:val="none" w:sz="0" w:space="0" w:color="auto"/>
          </w:divBdr>
        </w:div>
        <w:div w:id="1811747907">
          <w:marLeft w:val="0"/>
          <w:marRight w:val="0"/>
          <w:marTop w:val="0"/>
          <w:marBottom w:val="0"/>
          <w:divBdr>
            <w:top w:val="none" w:sz="0" w:space="0" w:color="auto"/>
            <w:left w:val="none" w:sz="0" w:space="0" w:color="auto"/>
            <w:bottom w:val="none" w:sz="0" w:space="0" w:color="auto"/>
            <w:right w:val="none" w:sz="0" w:space="0" w:color="auto"/>
          </w:divBdr>
        </w:div>
        <w:div w:id="1238631863">
          <w:marLeft w:val="0"/>
          <w:marRight w:val="0"/>
          <w:marTop w:val="0"/>
          <w:marBottom w:val="0"/>
          <w:divBdr>
            <w:top w:val="none" w:sz="0" w:space="0" w:color="auto"/>
            <w:left w:val="none" w:sz="0" w:space="0" w:color="auto"/>
            <w:bottom w:val="none" w:sz="0" w:space="0" w:color="auto"/>
            <w:right w:val="none" w:sz="0" w:space="0" w:color="auto"/>
          </w:divBdr>
        </w:div>
        <w:div w:id="1122453934">
          <w:marLeft w:val="0"/>
          <w:marRight w:val="0"/>
          <w:marTop w:val="0"/>
          <w:marBottom w:val="0"/>
          <w:divBdr>
            <w:top w:val="none" w:sz="0" w:space="0" w:color="auto"/>
            <w:left w:val="none" w:sz="0" w:space="0" w:color="auto"/>
            <w:bottom w:val="none" w:sz="0" w:space="0" w:color="auto"/>
            <w:right w:val="none" w:sz="0" w:space="0" w:color="auto"/>
          </w:divBdr>
        </w:div>
        <w:div w:id="1134903713">
          <w:marLeft w:val="0"/>
          <w:marRight w:val="0"/>
          <w:marTop w:val="0"/>
          <w:marBottom w:val="0"/>
          <w:divBdr>
            <w:top w:val="none" w:sz="0" w:space="0" w:color="auto"/>
            <w:left w:val="none" w:sz="0" w:space="0" w:color="auto"/>
            <w:bottom w:val="none" w:sz="0" w:space="0" w:color="auto"/>
            <w:right w:val="none" w:sz="0" w:space="0" w:color="auto"/>
          </w:divBdr>
        </w:div>
        <w:div w:id="1205487843">
          <w:marLeft w:val="0"/>
          <w:marRight w:val="0"/>
          <w:marTop w:val="0"/>
          <w:marBottom w:val="0"/>
          <w:divBdr>
            <w:top w:val="none" w:sz="0" w:space="0" w:color="auto"/>
            <w:left w:val="none" w:sz="0" w:space="0" w:color="auto"/>
            <w:bottom w:val="none" w:sz="0" w:space="0" w:color="auto"/>
            <w:right w:val="none" w:sz="0" w:space="0" w:color="auto"/>
          </w:divBdr>
        </w:div>
        <w:div w:id="1239369393">
          <w:marLeft w:val="0"/>
          <w:marRight w:val="0"/>
          <w:marTop w:val="0"/>
          <w:marBottom w:val="0"/>
          <w:divBdr>
            <w:top w:val="none" w:sz="0" w:space="0" w:color="auto"/>
            <w:left w:val="none" w:sz="0" w:space="0" w:color="auto"/>
            <w:bottom w:val="none" w:sz="0" w:space="0" w:color="auto"/>
            <w:right w:val="none" w:sz="0" w:space="0" w:color="auto"/>
          </w:divBdr>
        </w:div>
        <w:div w:id="518156596">
          <w:marLeft w:val="0"/>
          <w:marRight w:val="0"/>
          <w:marTop w:val="0"/>
          <w:marBottom w:val="0"/>
          <w:divBdr>
            <w:top w:val="none" w:sz="0" w:space="0" w:color="auto"/>
            <w:left w:val="none" w:sz="0" w:space="0" w:color="auto"/>
            <w:bottom w:val="none" w:sz="0" w:space="0" w:color="auto"/>
            <w:right w:val="none" w:sz="0" w:space="0" w:color="auto"/>
          </w:divBdr>
        </w:div>
        <w:div w:id="2084981400">
          <w:marLeft w:val="0"/>
          <w:marRight w:val="0"/>
          <w:marTop w:val="0"/>
          <w:marBottom w:val="0"/>
          <w:divBdr>
            <w:top w:val="none" w:sz="0" w:space="0" w:color="auto"/>
            <w:left w:val="none" w:sz="0" w:space="0" w:color="auto"/>
            <w:bottom w:val="none" w:sz="0" w:space="0" w:color="auto"/>
            <w:right w:val="none" w:sz="0" w:space="0" w:color="auto"/>
          </w:divBdr>
        </w:div>
        <w:div w:id="1303385762">
          <w:marLeft w:val="0"/>
          <w:marRight w:val="0"/>
          <w:marTop w:val="0"/>
          <w:marBottom w:val="0"/>
          <w:divBdr>
            <w:top w:val="none" w:sz="0" w:space="0" w:color="auto"/>
            <w:left w:val="none" w:sz="0" w:space="0" w:color="auto"/>
            <w:bottom w:val="none" w:sz="0" w:space="0" w:color="auto"/>
            <w:right w:val="none" w:sz="0" w:space="0" w:color="auto"/>
          </w:divBdr>
        </w:div>
        <w:div w:id="1241792888">
          <w:marLeft w:val="0"/>
          <w:marRight w:val="0"/>
          <w:marTop w:val="0"/>
          <w:marBottom w:val="0"/>
          <w:divBdr>
            <w:top w:val="none" w:sz="0" w:space="0" w:color="auto"/>
            <w:left w:val="none" w:sz="0" w:space="0" w:color="auto"/>
            <w:bottom w:val="none" w:sz="0" w:space="0" w:color="auto"/>
            <w:right w:val="none" w:sz="0" w:space="0" w:color="auto"/>
          </w:divBdr>
        </w:div>
        <w:div w:id="822427691">
          <w:marLeft w:val="0"/>
          <w:marRight w:val="0"/>
          <w:marTop w:val="0"/>
          <w:marBottom w:val="0"/>
          <w:divBdr>
            <w:top w:val="none" w:sz="0" w:space="0" w:color="auto"/>
            <w:left w:val="none" w:sz="0" w:space="0" w:color="auto"/>
            <w:bottom w:val="none" w:sz="0" w:space="0" w:color="auto"/>
            <w:right w:val="none" w:sz="0" w:space="0" w:color="auto"/>
          </w:divBdr>
        </w:div>
        <w:div w:id="1053652015">
          <w:marLeft w:val="0"/>
          <w:marRight w:val="0"/>
          <w:marTop w:val="0"/>
          <w:marBottom w:val="0"/>
          <w:divBdr>
            <w:top w:val="none" w:sz="0" w:space="0" w:color="auto"/>
            <w:left w:val="none" w:sz="0" w:space="0" w:color="auto"/>
            <w:bottom w:val="none" w:sz="0" w:space="0" w:color="auto"/>
            <w:right w:val="none" w:sz="0" w:space="0" w:color="auto"/>
          </w:divBdr>
        </w:div>
        <w:div w:id="1515613516">
          <w:marLeft w:val="0"/>
          <w:marRight w:val="0"/>
          <w:marTop w:val="0"/>
          <w:marBottom w:val="0"/>
          <w:divBdr>
            <w:top w:val="none" w:sz="0" w:space="0" w:color="auto"/>
            <w:left w:val="none" w:sz="0" w:space="0" w:color="auto"/>
            <w:bottom w:val="none" w:sz="0" w:space="0" w:color="auto"/>
            <w:right w:val="none" w:sz="0" w:space="0" w:color="auto"/>
          </w:divBdr>
        </w:div>
        <w:div w:id="871842156">
          <w:marLeft w:val="0"/>
          <w:marRight w:val="0"/>
          <w:marTop w:val="0"/>
          <w:marBottom w:val="0"/>
          <w:divBdr>
            <w:top w:val="none" w:sz="0" w:space="0" w:color="auto"/>
            <w:left w:val="none" w:sz="0" w:space="0" w:color="auto"/>
            <w:bottom w:val="none" w:sz="0" w:space="0" w:color="auto"/>
            <w:right w:val="none" w:sz="0" w:space="0" w:color="auto"/>
          </w:divBdr>
        </w:div>
        <w:div w:id="1528326614">
          <w:marLeft w:val="0"/>
          <w:marRight w:val="0"/>
          <w:marTop w:val="0"/>
          <w:marBottom w:val="0"/>
          <w:divBdr>
            <w:top w:val="none" w:sz="0" w:space="0" w:color="auto"/>
            <w:left w:val="none" w:sz="0" w:space="0" w:color="auto"/>
            <w:bottom w:val="none" w:sz="0" w:space="0" w:color="auto"/>
            <w:right w:val="none" w:sz="0" w:space="0" w:color="auto"/>
          </w:divBdr>
        </w:div>
        <w:div w:id="1572735242">
          <w:marLeft w:val="0"/>
          <w:marRight w:val="0"/>
          <w:marTop w:val="0"/>
          <w:marBottom w:val="0"/>
          <w:divBdr>
            <w:top w:val="none" w:sz="0" w:space="0" w:color="auto"/>
            <w:left w:val="none" w:sz="0" w:space="0" w:color="auto"/>
            <w:bottom w:val="none" w:sz="0" w:space="0" w:color="auto"/>
            <w:right w:val="none" w:sz="0" w:space="0" w:color="auto"/>
          </w:divBdr>
        </w:div>
        <w:div w:id="1084112749">
          <w:marLeft w:val="0"/>
          <w:marRight w:val="0"/>
          <w:marTop w:val="0"/>
          <w:marBottom w:val="0"/>
          <w:divBdr>
            <w:top w:val="none" w:sz="0" w:space="0" w:color="auto"/>
            <w:left w:val="none" w:sz="0" w:space="0" w:color="auto"/>
            <w:bottom w:val="none" w:sz="0" w:space="0" w:color="auto"/>
            <w:right w:val="none" w:sz="0" w:space="0" w:color="auto"/>
          </w:divBdr>
        </w:div>
        <w:div w:id="1471049860">
          <w:marLeft w:val="0"/>
          <w:marRight w:val="0"/>
          <w:marTop w:val="0"/>
          <w:marBottom w:val="0"/>
          <w:divBdr>
            <w:top w:val="none" w:sz="0" w:space="0" w:color="auto"/>
            <w:left w:val="none" w:sz="0" w:space="0" w:color="auto"/>
            <w:bottom w:val="none" w:sz="0" w:space="0" w:color="auto"/>
            <w:right w:val="none" w:sz="0" w:space="0" w:color="auto"/>
          </w:divBdr>
        </w:div>
        <w:div w:id="637078473">
          <w:marLeft w:val="0"/>
          <w:marRight w:val="0"/>
          <w:marTop w:val="0"/>
          <w:marBottom w:val="0"/>
          <w:divBdr>
            <w:top w:val="none" w:sz="0" w:space="0" w:color="auto"/>
            <w:left w:val="none" w:sz="0" w:space="0" w:color="auto"/>
            <w:bottom w:val="none" w:sz="0" w:space="0" w:color="auto"/>
            <w:right w:val="none" w:sz="0" w:space="0" w:color="auto"/>
          </w:divBdr>
        </w:div>
      </w:divsChild>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49858824">
      <w:bodyDiv w:val="1"/>
      <w:marLeft w:val="0"/>
      <w:marRight w:val="0"/>
      <w:marTop w:val="0"/>
      <w:marBottom w:val="0"/>
      <w:divBdr>
        <w:top w:val="none" w:sz="0" w:space="0" w:color="auto"/>
        <w:left w:val="none" w:sz="0" w:space="0" w:color="auto"/>
        <w:bottom w:val="none" w:sz="0" w:space="0" w:color="auto"/>
        <w:right w:val="none" w:sz="0" w:space="0" w:color="auto"/>
      </w:divBdr>
      <w:divsChild>
        <w:div w:id="1419984375">
          <w:marLeft w:val="0"/>
          <w:marRight w:val="0"/>
          <w:marTop w:val="0"/>
          <w:marBottom w:val="0"/>
          <w:divBdr>
            <w:top w:val="none" w:sz="0" w:space="0" w:color="auto"/>
            <w:left w:val="none" w:sz="0" w:space="0" w:color="auto"/>
            <w:bottom w:val="none" w:sz="0" w:space="0" w:color="auto"/>
            <w:right w:val="none" w:sz="0" w:space="0" w:color="auto"/>
          </w:divBdr>
          <w:divsChild>
            <w:div w:id="1213224397">
              <w:marLeft w:val="0"/>
              <w:marRight w:val="0"/>
              <w:marTop w:val="0"/>
              <w:marBottom w:val="0"/>
              <w:divBdr>
                <w:top w:val="none" w:sz="0" w:space="0" w:color="auto"/>
                <w:left w:val="none" w:sz="0" w:space="0" w:color="auto"/>
                <w:bottom w:val="none" w:sz="0" w:space="0" w:color="auto"/>
                <w:right w:val="none" w:sz="0" w:space="0" w:color="auto"/>
              </w:divBdr>
            </w:div>
            <w:div w:id="809128544">
              <w:marLeft w:val="0"/>
              <w:marRight w:val="0"/>
              <w:marTop w:val="0"/>
              <w:marBottom w:val="0"/>
              <w:divBdr>
                <w:top w:val="none" w:sz="0" w:space="0" w:color="auto"/>
                <w:left w:val="none" w:sz="0" w:space="0" w:color="auto"/>
                <w:bottom w:val="none" w:sz="0" w:space="0" w:color="auto"/>
                <w:right w:val="none" w:sz="0" w:space="0" w:color="auto"/>
              </w:divBdr>
            </w:div>
          </w:divsChild>
        </w:div>
        <w:div w:id="1116174046">
          <w:marLeft w:val="0"/>
          <w:marRight w:val="0"/>
          <w:marTop w:val="0"/>
          <w:marBottom w:val="0"/>
          <w:divBdr>
            <w:top w:val="none" w:sz="0" w:space="0" w:color="auto"/>
            <w:left w:val="none" w:sz="0" w:space="0" w:color="auto"/>
            <w:bottom w:val="none" w:sz="0" w:space="0" w:color="auto"/>
            <w:right w:val="none" w:sz="0" w:space="0" w:color="auto"/>
          </w:divBdr>
        </w:div>
        <w:div w:id="1007487000">
          <w:marLeft w:val="0"/>
          <w:marRight w:val="0"/>
          <w:marTop w:val="0"/>
          <w:marBottom w:val="0"/>
          <w:divBdr>
            <w:top w:val="none" w:sz="0" w:space="0" w:color="auto"/>
            <w:left w:val="none" w:sz="0" w:space="0" w:color="auto"/>
            <w:bottom w:val="none" w:sz="0" w:space="0" w:color="auto"/>
            <w:right w:val="none" w:sz="0" w:space="0" w:color="auto"/>
          </w:divBdr>
        </w:div>
        <w:div w:id="2146044191">
          <w:marLeft w:val="0"/>
          <w:marRight w:val="0"/>
          <w:marTop w:val="0"/>
          <w:marBottom w:val="0"/>
          <w:divBdr>
            <w:top w:val="none" w:sz="0" w:space="0" w:color="auto"/>
            <w:left w:val="none" w:sz="0" w:space="0" w:color="auto"/>
            <w:bottom w:val="none" w:sz="0" w:space="0" w:color="auto"/>
            <w:right w:val="none" w:sz="0" w:space="0" w:color="auto"/>
          </w:divBdr>
        </w:div>
        <w:div w:id="1720588547">
          <w:marLeft w:val="0"/>
          <w:marRight w:val="0"/>
          <w:marTop w:val="0"/>
          <w:marBottom w:val="0"/>
          <w:divBdr>
            <w:top w:val="none" w:sz="0" w:space="0" w:color="auto"/>
            <w:left w:val="none" w:sz="0" w:space="0" w:color="auto"/>
            <w:bottom w:val="none" w:sz="0" w:space="0" w:color="auto"/>
            <w:right w:val="none" w:sz="0" w:space="0" w:color="auto"/>
          </w:divBdr>
        </w:div>
        <w:div w:id="611059272">
          <w:marLeft w:val="0"/>
          <w:marRight w:val="0"/>
          <w:marTop w:val="0"/>
          <w:marBottom w:val="0"/>
          <w:divBdr>
            <w:top w:val="none" w:sz="0" w:space="0" w:color="auto"/>
            <w:left w:val="none" w:sz="0" w:space="0" w:color="auto"/>
            <w:bottom w:val="none" w:sz="0" w:space="0" w:color="auto"/>
            <w:right w:val="none" w:sz="0" w:space="0" w:color="auto"/>
          </w:divBdr>
        </w:div>
        <w:div w:id="1946425538">
          <w:marLeft w:val="0"/>
          <w:marRight w:val="0"/>
          <w:marTop w:val="0"/>
          <w:marBottom w:val="0"/>
          <w:divBdr>
            <w:top w:val="none" w:sz="0" w:space="0" w:color="auto"/>
            <w:left w:val="none" w:sz="0" w:space="0" w:color="auto"/>
            <w:bottom w:val="none" w:sz="0" w:space="0" w:color="auto"/>
            <w:right w:val="none" w:sz="0" w:space="0" w:color="auto"/>
          </w:divBdr>
        </w:div>
        <w:div w:id="1732001261">
          <w:marLeft w:val="0"/>
          <w:marRight w:val="0"/>
          <w:marTop w:val="0"/>
          <w:marBottom w:val="0"/>
          <w:divBdr>
            <w:top w:val="none" w:sz="0" w:space="0" w:color="auto"/>
            <w:left w:val="none" w:sz="0" w:space="0" w:color="auto"/>
            <w:bottom w:val="none" w:sz="0" w:space="0" w:color="auto"/>
            <w:right w:val="none" w:sz="0" w:space="0" w:color="auto"/>
          </w:divBdr>
        </w:div>
        <w:div w:id="1043091354">
          <w:marLeft w:val="0"/>
          <w:marRight w:val="0"/>
          <w:marTop w:val="0"/>
          <w:marBottom w:val="0"/>
          <w:divBdr>
            <w:top w:val="none" w:sz="0" w:space="0" w:color="auto"/>
            <w:left w:val="none" w:sz="0" w:space="0" w:color="auto"/>
            <w:bottom w:val="none" w:sz="0" w:space="0" w:color="auto"/>
            <w:right w:val="none" w:sz="0" w:space="0" w:color="auto"/>
          </w:divBdr>
        </w:div>
        <w:div w:id="1991320835">
          <w:marLeft w:val="0"/>
          <w:marRight w:val="0"/>
          <w:marTop w:val="0"/>
          <w:marBottom w:val="0"/>
          <w:divBdr>
            <w:top w:val="none" w:sz="0" w:space="0" w:color="auto"/>
            <w:left w:val="none" w:sz="0" w:space="0" w:color="auto"/>
            <w:bottom w:val="none" w:sz="0" w:space="0" w:color="auto"/>
            <w:right w:val="none" w:sz="0" w:space="0" w:color="auto"/>
          </w:divBdr>
        </w:div>
        <w:div w:id="46952670">
          <w:marLeft w:val="0"/>
          <w:marRight w:val="0"/>
          <w:marTop w:val="0"/>
          <w:marBottom w:val="0"/>
          <w:divBdr>
            <w:top w:val="none" w:sz="0" w:space="0" w:color="auto"/>
            <w:left w:val="none" w:sz="0" w:space="0" w:color="auto"/>
            <w:bottom w:val="none" w:sz="0" w:space="0" w:color="auto"/>
            <w:right w:val="none" w:sz="0" w:space="0" w:color="auto"/>
          </w:divBdr>
        </w:div>
        <w:div w:id="678122324">
          <w:marLeft w:val="0"/>
          <w:marRight w:val="0"/>
          <w:marTop w:val="0"/>
          <w:marBottom w:val="0"/>
          <w:divBdr>
            <w:top w:val="none" w:sz="0" w:space="0" w:color="auto"/>
            <w:left w:val="none" w:sz="0" w:space="0" w:color="auto"/>
            <w:bottom w:val="none" w:sz="0" w:space="0" w:color="auto"/>
            <w:right w:val="none" w:sz="0" w:space="0" w:color="auto"/>
          </w:divBdr>
        </w:div>
        <w:div w:id="1860006704">
          <w:marLeft w:val="0"/>
          <w:marRight w:val="0"/>
          <w:marTop w:val="0"/>
          <w:marBottom w:val="0"/>
          <w:divBdr>
            <w:top w:val="none" w:sz="0" w:space="0" w:color="auto"/>
            <w:left w:val="none" w:sz="0" w:space="0" w:color="auto"/>
            <w:bottom w:val="none" w:sz="0" w:space="0" w:color="auto"/>
            <w:right w:val="none" w:sz="0" w:space="0" w:color="auto"/>
          </w:divBdr>
        </w:div>
        <w:div w:id="458183393">
          <w:marLeft w:val="0"/>
          <w:marRight w:val="0"/>
          <w:marTop w:val="0"/>
          <w:marBottom w:val="0"/>
          <w:divBdr>
            <w:top w:val="none" w:sz="0" w:space="0" w:color="auto"/>
            <w:left w:val="none" w:sz="0" w:space="0" w:color="auto"/>
            <w:bottom w:val="none" w:sz="0" w:space="0" w:color="auto"/>
            <w:right w:val="none" w:sz="0" w:space="0" w:color="auto"/>
          </w:divBdr>
        </w:div>
        <w:div w:id="872231259">
          <w:marLeft w:val="0"/>
          <w:marRight w:val="0"/>
          <w:marTop w:val="0"/>
          <w:marBottom w:val="0"/>
          <w:divBdr>
            <w:top w:val="none" w:sz="0" w:space="0" w:color="auto"/>
            <w:left w:val="none" w:sz="0" w:space="0" w:color="auto"/>
            <w:bottom w:val="none" w:sz="0" w:space="0" w:color="auto"/>
            <w:right w:val="none" w:sz="0" w:space="0" w:color="auto"/>
          </w:divBdr>
        </w:div>
        <w:div w:id="2088770367">
          <w:marLeft w:val="0"/>
          <w:marRight w:val="0"/>
          <w:marTop w:val="0"/>
          <w:marBottom w:val="0"/>
          <w:divBdr>
            <w:top w:val="none" w:sz="0" w:space="0" w:color="auto"/>
            <w:left w:val="none" w:sz="0" w:space="0" w:color="auto"/>
            <w:bottom w:val="none" w:sz="0" w:space="0" w:color="auto"/>
            <w:right w:val="none" w:sz="0" w:space="0" w:color="auto"/>
          </w:divBdr>
        </w:div>
        <w:div w:id="1412848484">
          <w:marLeft w:val="0"/>
          <w:marRight w:val="0"/>
          <w:marTop w:val="0"/>
          <w:marBottom w:val="0"/>
          <w:divBdr>
            <w:top w:val="none" w:sz="0" w:space="0" w:color="auto"/>
            <w:left w:val="none" w:sz="0" w:space="0" w:color="auto"/>
            <w:bottom w:val="none" w:sz="0" w:space="0" w:color="auto"/>
            <w:right w:val="none" w:sz="0" w:space="0" w:color="auto"/>
          </w:divBdr>
        </w:div>
        <w:div w:id="563183047">
          <w:marLeft w:val="0"/>
          <w:marRight w:val="0"/>
          <w:marTop w:val="0"/>
          <w:marBottom w:val="0"/>
          <w:divBdr>
            <w:top w:val="none" w:sz="0" w:space="0" w:color="auto"/>
            <w:left w:val="none" w:sz="0" w:space="0" w:color="auto"/>
            <w:bottom w:val="none" w:sz="0" w:space="0" w:color="auto"/>
            <w:right w:val="none" w:sz="0" w:space="0" w:color="auto"/>
          </w:divBdr>
        </w:div>
        <w:div w:id="1836070514">
          <w:marLeft w:val="0"/>
          <w:marRight w:val="0"/>
          <w:marTop w:val="0"/>
          <w:marBottom w:val="0"/>
          <w:divBdr>
            <w:top w:val="none" w:sz="0" w:space="0" w:color="auto"/>
            <w:left w:val="none" w:sz="0" w:space="0" w:color="auto"/>
            <w:bottom w:val="none" w:sz="0" w:space="0" w:color="auto"/>
            <w:right w:val="none" w:sz="0" w:space="0" w:color="auto"/>
          </w:divBdr>
        </w:div>
        <w:div w:id="1433891980">
          <w:marLeft w:val="0"/>
          <w:marRight w:val="0"/>
          <w:marTop w:val="0"/>
          <w:marBottom w:val="0"/>
          <w:divBdr>
            <w:top w:val="none" w:sz="0" w:space="0" w:color="auto"/>
            <w:left w:val="none" w:sz="0" w:space="0" w:color="auto"/>
            <w:bottom w:val="none" w:sz="0" w:space="0" w:color="auto"/>
            <w:right w:val="none" w:sz="0" w:space="0" w:color="auto"/>
          </w:divBdr>
        </w:div>
        <w:div w:id="1159880485">
          <w:marLeft w:val="0"/>
          <w:marRight w:val="0"/>
          <w:marTop w:val="0"/>
          <w:marBottom w:val="0"/>
          <w:divBdr>
            <w:top w:val="none" w:sz="0" w:space="0" w:color="auto"/>
            <w:left w:val="none" w:sz="0" w:space="0" w:color="auto"/>
            <w:bottom w:val="none" w:sz="0" w:space="0" w:color="auto"/>
            <w:right w:val="none" w:sz="0" w:space="0" w:color="auto"/>
          </w:divBdr>
        </w:div>
        <w:div w:id="1098598424">
          <w:marLeft w:val="0"/>
          <w:marRight w:val="0"/>
          <w:marTop w:val="0"/>
          <w:marBottom w:val="0"/>
          <w:divBdr>
            <w:top w:val="none" w:sz="0" w:space="0" w:color="auto"/>
            <w:left w:val="none" w:sz="0" w:space="0" w:color="auto"/>
            <w:bottom w:val="none" w:sz="0" w:space="0" w:color="auto"/>
            <w:right w:val="none" w:sz="0" w:space="0" w:color="auto"/>
          </w:divBdr>
        </w:div>
        <w:div w:id="1475099526">
          <w:marLeft w:val="0"/>
          <w:marRight w:val="0"/>
          <w:marTop w:val="0"/>
          <w:marBottom w:val="0"/>
          <w:divBdr>
            <w:top w:val="none" w:sz="0" w:space="0" w:color="auto"/>
            <w:left w:val="none" w:sz="0" w:space="0" w:color="auto"/>
            <w:bottom w:val="none" w:sz="0" w:space="0" w:color="auto"/>
            <w:right w:val="none" w:sz="0" w:space="0" w:color="auto"/>
          </w:divBdr>
        </w:div>
        <w:div w:id="390346249">
          <w:marLeft w:val="0"/>
          <w:marRight w:val="0"/>
          <w:marTop w:val="0"/>
          <w:marBottom w:val="0"/>
          <w:divBdr>
            <w:top w:val="none" w:sz="0" w:space="0" w:color="auto"/>
            <w:left w:val="none" w:sz="0" w:space="0" w:color="auto"/>
            <w:bottom w:val="none" w:sz="0" w:space="0" w:color="auto"/>
            <w:right w:val="none" w:sz="0" w:space="0" w:color="auto"/>
          </w:divBdr>
        </w:div>
        <w:div w:id="260646132">
          <w:marLeft w:val="0"/>
          <w:marRight w:val="0"/>
          <w:marTop w:val="0"/>
          <w:marBottom w:val="0"/>
          <w:divBdr>
            <w:top w:val="none" w:sz="0" w:space="0" w:color="auto"/>
            <w:left w:val="none" w:sz="0" w:space="0" w:color="auto"/>
            <w:bottom w:val="none" w:sz="0" w:space="0" w:color="auto"/>
            <w:right w:val="none" w:sz="0" w:space="0" w:color="auto"/>
          </w:divBdr>
        </w:div>
        <w:div w:id="1031029079">
          <w:marLeft w:val="0"/>
          <w:marRight w:val="0"/>
          <w:marTop w:val="0"/>
          <w:marBottom w:val="0"/>
          <w:divBdr>
            <w:top w:val="none" w:sz="0" w:space="0" w:color="auto"/>
            <w:left w:val="none" w:sz="0" w:space="0" w:color="auto"/>
            <w:bottom w:val="none" w:sz="0" w:space="0" w:color="auto"/>
            <w:right w:val="none" w:sz="0" w:space="0" w:color="auto"/>
          </w:divBdr>
        </w:div>
        <w:div w:id="787315959">
          <w:marLeft w:val="0"/>
          <w:marRight w:val="0"/>
          <w:marTop w:val="0"/>
          <w:marBottom w:val="0"/>
          <w:divBdr>
            <w:top w:val="none" w:sz="0" w:space="0" w:color="auto"/>
            <w:left w:val="none" w:sz="0" w:space="0" w:color="auto"/>
            <w:bottom w:val="none" w:sz="0" w:space="0" w:color="auto"/>
            <w:right w:val="none" w:sz="0" w:space="0" w:color="auto"/>
          </w:divBdr>
        </w:div>
        <w:div w:id="1260870626">
          <w:marLeft w:val="0"/>
          <w:marRight w:val="0"/>
          <w:marTop w:val="0"/>
          <w:marBottom w:val="0"/>
          <w:divBdr>
            <w:top w:val="none" w:sz="0" w:space="0" w:color="auto"/>
            <w:left w:val="none" w:sz="0" w:space="0" w:color="auto"/>
            <w:bottom w:val="none" w:sz="0" w:space="0" w:color="auto"/>
            <w:right w:val="none" w:sz="0" w:space="0" w:color="auto"/>
          </w:divBdr>
        </w:div>
        <w:div w:id="163013285">
          <w:marLeft w:val="0"/>
          <w:marRight w:val="0"/>
          <w:marTop w:val="0"/>
          <w:marBottom w:val="0"/>
          <w:divBdr>
            <w:top w:val="none" w:sz="0" w:space="0" w:color="auto"/>
            <w:left w:val="none" w:sz="0" w:space="0" w:color="auto"/>
            <w:bottom w:val="none" w:sz="0" w:space="0" w:color="auto"/>
            <w:right w:val="none" w:sz="0" w:space="0" w:color="auto"/>
          </w:divBdr>
        </w:div>
        <w:div w:id="2083986191">
          <w:marLeft w:val="0"/>
          <w:marRight w:val="0"/>
          <w:marTop w:val="0"/>
          <w:marBottom w:val="0"/>
          <w:divBdr>
            <w:top w:val="none" w:sz="0" w:space="0" w:color="auto"/>
            <w:left w:val="none" w:sz="0" w:space="0" w:color="auto"/>
            <w:bottom w:val="none" w:sz="0" w:space="0" w:color="auto"/>
            <w:right w:val="none" w:sz="0" w:space="0" w:color="auto"/>
          </w:divBdr>
        </w:div>
        <w:div w:id="414984844">
          <w:marLeft w:val="0"/>
          <w:marRight w:val="0"/>
          <w:marTop w:val="0"/>
          <w:marBottom w:val="0"/>
          <w:divBdr>
            <w:top w:val="none" w:sz="0" w:space="0" w:color="auto"/>
            <w:left w:val="none" w:sz="0" w:space="0" w:color="auto"/>
            <w:bottom w:val="none" w:sz="0" w:space="0" w:color="auto"/>
            <w:right w:val="none" w:sz="0" w:space="0" w:color="auto"/>
          </w:divBdr>
        </w:div>
        <w:div w:id="1565683588">
          <w:marLeft w:val="0"/>
          <w:marRight w:val="0"/>
          <w:marTop w:val="0"/>
          <w:marBottom w:val="0"/>
          <w:divBdr>
            <w:top w:val="none" w:sz="0" w:space="0" w:color="auto"/>
            <w:left w:val="none" w:sz="0" w:space="0" w:color="auto"/>
            <w:bottom w:val="none" w:sz="0" w:space="0" w:color="auto"/>
            <w:right w:val="none" w:sz="0" w:space="0" w:color="auto"/>
          </w:divBdr>
        </w:div>
        <w:div w:id="1166357134">
          <w:marLeft w:val="0"/>
          <w:marRight w:val="0"/>
          <w:marTop w:val="0"/>
          <w:marBottom w:val="0"/>
          <w:divBdr>
            <w:top w:val="none" w:sz="0" w:space="0" w:color="auto"/>
            <w:left w:val="none" w:sz="0" w:space="0" w:color="auto"/>
            <w:bottom w:val="none" w:sz="0" w:space="0" w:color="auto"/>
            <w:right w:val="none" w:sz="0" w:space="0" w:color="auto"/>
          </w:divBdr>
        </w:div>
        <w:div w:id="129329939">
          <w:marLeft w:val="0"/>
          <w:marRight w:val="0"/>
          <w:marTop w:val="0"/>
          <w:marBottom w:val="0"/>
          <w:divBdr>
            <w:top w:val="none" w:sz="0" w:space="0" w:color="auto"/>
            <w:left w:val="none" w:sz="0" w:space="0" w:color="auto"/>
            <w:bottom w:val="none" w:sz="0" w:space="0" w:color="auto"/>
            <w:right w:val="none" w:sz="0" w:space="0" w:color="auto"/>
          </w:divBdr>
        </w:div>
        <w:div w:id="1563566767">
          <w:marLeft w:val="0"/>
          <w:marRight w:val="0"/>
          <w:marTop w:val="0"/>
          <w:marBottom w:val="0"/>
          <w:divBdr>
            <w:top w:val="none" w:sz="0" w:space="0" w:color="auto"/>
            <w:left w:val="none" w:sz="0" w:space="0" w:color="auto"/>
            <w:bottom w:val="none" w:sz="0" w:space="0" w:color="auto"/>
            <w:right w:val="none" w:sz="0" w:space="0" w:color="auto"/>
          </w:divBdr>
        </w:div>
        <w:div w:id="799998965">
          <w:marLeft w:val="0"/>
          <w:marRight w:val="0"/>
          <w:marTop w:val="0"/>
          <w:marBottom w:val="0"/>
          <w:divBdr>
            <w:top w:val="none" w:sz="0" w:space="0" w:color="auto"/>
            <w:left w:val="none" w:sz="0" w:space="0" w:color="auto"/>
            <w:bottom w:val="none" w:sz="0" w:space="0" w:color="auto"/>
            <w:right w:val="none" w:sz="0" w:space="0" w:color="auto"/>
          </w:divBdr>
        </w:div>
        <w:div w:id="1259559912">
          <w:marLeft w:val="0"/>
          <w:marRight w:val="0"/>
          <w:marTop w:val="0"/>
          <w:marBottom w:val="0"/>
          <w:divBdr>
            <w:top w:val="none" w:sz="0" w:space="0" w:color="auto"/>
            <w:left w:val="none" w:sz="0" w:space="0" w:color="auto"/>
            <w:bottom w:val="none" w:sz="0" w:space="0" w:color="auto"/>
            <w:right w:val="none" w:sz="0" w:space="0" w:color="auto"/>
          </w:divBdr>
        </w:div>
        <w:div w:id="1953589185">
          <w:marLeft w:val="0"/>
          <w:marRight w:val="0"/>
          <w:marTop w:val="0"/>
          <w:marBottom w:val="0"/>
          <w:divBdr>
            <w:top w:val="none" w:sz="0" w:space="0" w:color="auto"/>
            <w:left w:val="none" w:sz="0" w:space="0" w:color="auto"/>
            <w:bottom w:val="none" w:sz="0" w:space="0" w:color="auto"/>
            <w:right w:val="none" w:sz="0" w:space="0" w:color="auto"/>
          </w:divBdr>
        </w:div>
        <w:div w:id="210193769">
          <w:marLeft w:val="0"/>
          <w:marRight w:val="0"/>
          <w:marTop w:val="0"/>
          <w:marBottom w:val="0"/>
          <w:divBdr>
            <w:top w:val="none" w:sz="0" w:space="0" w:color="auto"/>
            <w:left w:val="none" w:sz="0" w:space="0" w:color="auto"/>
            <w:bottom w:val="none" w:sz="0" w:space="0" w:color="auto"/>
            <w:right w:val="none" w:sz="0" w:space="0" w:color="auto"/>
          </w:divBdr>
        </w:div>
        <w:div w:id="1597326861">
          <w:marLeft w:val="0"/>
          <w:marRight w:val="0"/>
          <w:marTop w:val="0"/>
          <w:marBottom w:val="0"/>
          <w:divBdr>
            <w:top w:val="none" w:sz="0" w:space="0" w:color="auto"/>
            <w:left w:val="none" w:sz="0" w:space="0" w:color="auto"/>
            <w:bottom w:val="none" w:sz="0" w:space="0" w:color="auto"/>
            <w:right w:val="none" w:sz="0" w:space="0" w:color="auto"/>
          </w:divBdr>
        </w:div>
        <w:div w:id="1851141766">
          <w:marLeft w:val="0"/>
          <w:marRight w:val="0"/>
          <w:marTop w:val="0"/>
          <w:marBottom w:val="0"/>
          <w:divBdr>
            <w:top w:val="none" w:sz="0" w:space="0" w:color="auto"/>
            <w:left w:val="none" w:sz="0" w:space="0" w:color="auto"/>
            <w:bottom w:val="none" w:sz="0" w:space="0" w:color="auto"/>
            <w:right w:val="none" w:sz="0" w:space="0" w:color="auto"/>
          </w:divBdr>
        </w:div>
        <w:div w:id="1492335781">
          <w:marLeft w:val="0"/>
          <w:marRight w:val="0"/>
          <w:marTop w:val="0"/>
          <w:marBottom w:val="0"/>
          <w:divBdr>
            <w:top w:val="none" w:sz="0" w:space="0" w:color="auto"/>
            <w:left w:val="none" w:sz="0" w:space="0" w:color="auto"/>
            <w:bottom w:val="none" w:sz="0" w:space="0" w:color="auto"/>
            <w:right w:val="none" w:sz="0" w:space="0" w:color="auto"/>
          </w:divBdr>
        </w:div>
        <w:div w:id="695622886">
          <w:marLeft w:val="0"/>
          <w:marRight w:val="0"/>
          <w:marTop w:val="0"/>
          <w:marBottom w:val="0"/>
          <w:divBdr>
            <w:top w:val="none" w:sz="0" w:space="0" w:color="auto"/>
            <w:left w:val="none" w:sz="0" w:space="0" w:color="auto"/>
            <w:bottom w:val="none" w:sz="0" w:space="0" w:color="auto"/>
            <w:right w:val="none" w:sz="0" w:space="0" w:color="auto"/>
          </w:divBdr>
        </w:div>
        <w:div w:id="193006184">
          <w:marLeft w:val="0"/>
          <w:marRight w:val="0"/>
          <w:marTop w:val="0"/>
          <w:marBottom w:val="0"/>
          <w:divBdr>
            <w:top w:val="none" w:sz="0" w:space="0" w:color="auto"/>
            <w:left w:val="none" w:sz="0" w:space="0" w:color="auto"/>
            <w:bottom w:val="none" w:sz="0" w:space="0" w:color="auto"/>
            <w:right w:val="none" w:sz="0" w:space="0" w:color="auto"/>
          </w:divBdr>
        </w:div>
        <w:div w:id="1157647087">
          <w:marLeft w:val="0"/>
          <w:marRight w:val="0"/>
          <w:marTop w:val="0"/>
          <w:marBottom w:val="0"/>
          <w:divBdr>
            <w:top w:val="none" w:sz="0" w:space="0" w:color="auto"/>
            <w:left w:val="none" w:sz="0" w:space="0" w:color="auto"/>
            <w:bottom w:val="none" w:sz="0" w:space="0" w:color="auto"/>
            <w:right w:val="none" w:sz="0" w:space="0" w:color="auto"/>
          </w:divBdr>
        </w:div>
      </w:divsChild>
    </w:div>
    <w:div w:id="1483813992">
      <w:bodyDiv w:val="1"/>
      <w:marLeft w:val="0"/>
      <w:marRight w:val="0"/>
      <w:marTop w:val="0"/>
      <w:marBottom w:val="0"/>
      <w:divBdr>
        <w:top w:val="none" w:sz="0" w:space="0" w:color="auto"/>
        <w:left w:val="none" w:sz="0" w:space="0" w:color="auto"/>
        <w:bottom w:val="none" w:sz="0" w:space="0" w:color="auto"/>
        <w:right w:val="none" w:sz="0" w:space="0" w:color="auto"/>
      </w:divBdr>
      <w:divsChild>
        <w:div w:id="1233353035">
          <w:marLeft w:val="0"/>
          <w:marRight w:val="0"/>
          <w:marTop w:val="0"/>
          <w:marBottom w:val="0"/>
          <w:divBdr>
            <w:top w:val="none" w:sz="0" w:space="0" w:color="auto"/>
            <w:left w:val="none" w:sz="0" w:space="0" w:color="auto"/>
            <w:bottom w:val="none" w:sz="0" w:space="0" w:color="auto"/>
            <w:right w:val="none" w:sz="0" w:space="0" w:color="auto"/>
          </w:divBdr>
        </w:div>
        <w:div w:id="1567760398">
          <w:marLeft w:val="0"/>
          <w:marRight w:val="0"/>
          <w:marTop w:val="0"/>
          <w:marBottom w:val="0"/>
          <w:divBdr>
            <w:top w:val="none" w:sz="0" w:space="0" w:color="auto"/>
            <w:left w:val="none" w:sz="0" w:space="0" w:color="auto"/>
            <w:bottom w:val="none" w:sz="0" w:space="0" w:color="auto"/>
            <w:right w:val="none" w:sz="0" w:space="0" w:color="auto"/>
          </w:divBdr>
        </w:div>
      </w:divsChild>
    </w:div>
    <w:div w:id="1743016564">
      <w:bodyDiv w:val="1"/>
      <w:marLeft w:val="0"/>
      <w:marRight w:val="0"/>
      <w:marTop w:val="0"/>
      <w:marBottom w:val="0"/>
      <w:divBdr>
        <w:top w:val="none" w:sz="0" w:space="0" w:color="auto"/>
        <w:left w:val="none" w:sz="0" w:space="0" w:color="auto"/>
        <w:bottom w:val="none" w:sz="0" w:space="0" w:color="auto"/>
        <w:right w:val="none" w:sz="0" w:space="0" w:color="auto"/>
      </w:divBdr>
      <w:divsChild>
        <w:div w:id="2107455149">
          <w:marLeft w:val="0"/>
          <w:marRight w:val="0"/>
          <w:marTop w:val="0"/>
          <w:marBottom w:val="0"/>
          <w:divBdr>
            <w:top w:val="none" w:sz="0" w:space="0" w:color="auto"/>
            <w:left w:val="none" w:sz="0" w:space="0" w:color="auto"/>
            <w:bottom w:val="none" w:sz="0" w:space="0" w:color="auto"/>
            <w:right w:val="none" w:sz="0" w:space="0" w:color="auto"/>
          </w:divBdr>
          <w:divsChild>
            <w:div w:id="1117020014">
              <w:marLeft w:val="0"/>
              <w:marRight w:val="0"/>
              <w:marTop w:val="0"/>
              <w:marBottom w:val="0"/>
              <w:divBdr>
                <w:top w:val="none" w:sz="0" w:space="0" w:color="auto"/>
                <w:left w:val="none" w:sz="0" w:space="0" w:color="auto"/>
                <w:bottom w:val="none" w:sz="0" w:space="0" w:color="auto"/>
                <w:right w:val="none" w:sz="0" w:space="0" w:color="auto"/>
              </w:divBdr>
            </w:div>
            <w:div w:id="478419926">
              <w:marLeft w:val="0"/>
              <w:marRight w:val="0"/>
              <w:marTop w:val="0"/>
              <w:marBottom w:val="0"/>
              <w:divBdr>
                <w:top w:val="none" w:sz="0" w:space="0" w:color="auto"/>
                <w:left w:val="none" w:sz="0" w:space="0" w:color="auto"/>
                <w:bottom w:val="none" w:sz="0" w:space="0" w:color="auto"/>
                <w:right w:val="none" w:sz="0" w:space="0" w:color="auto"/>
              </w:divBdr>
            </w:div>
          </w:divsChild>
        </w:div>
        <w:div w:id="290208595">
          <w:marLeft w:val="0"/>
          <w:marRight w:val="0"/>
          <w:marTop w:val="0"/>
          <w:marBottom w:val="0"/>
          <w:divBdr>
            <w:top w:val="none" w:sz="0" w:space="0" w:color="auto"/>
            <w:left w:val="none" w:sz="0" w:space="0" w:color="auto"/>
            <w:bottom w:val="none" w:sz="0" w:space="0" w:color="auto"/>
            <w:right w:val="none" w:sz="0" w:space="0" w:color="auto"/>
          </w:divBdr>
        </w:div>
        <w:div w:id="1765344436">
          <w:marLeft w:val="0"/>
          <w:marRight w:val="0"/>
          <w:marTop w:val="0"/>
          <w:marBottom w:val="0"/>
          <w:divBdr>
            <w:top w:val="none" w:sz="0" w:space="0" w:color="auto"/>
            <w:left w:val="none" w:sz="0" w:space="0" w:color="auto"/>
            <w:bottom w:val="none" w:sz="0" w:space="0" w:color="auto"/>
            <w:right w:val="none" w:sz="0" w:space="0" w:color="auto"/>
          </w:divBdr>
        </w:div>
        <w:div w:id="1907761612">
          <w:marLeft w:val="0"/>
          <w:marRight w:val="0"/>
          <w:marTop w:val="0"/>
          <w:marBottom w:val="0"/>
          <w:divBdr>
            <w:top w:val="none" w:sz="0" w:space="0" w:color="auto"/>
            <w:left w:val="none" w:sz="0" w:space="0" w:color="auto"/>
            <w:bottom w:val="none" w:sz="0" w:space="0" w:color="auto"/>
            <w:right w:val="none" w:sz="0" w:space="0" w:color="auto"/>
          </w:divBdr>
        </w:div>
        <w:div w:id="776023617">
          <w:marLeft w:val="0"/>
          <w:marRight w:val="0"/>
          <w:marTop w:val="0"/>
          <w:marBottom w:val="0"/>
          <w:divBdr>
            <w:top w:val="none" w:sz="0" w:space="0" w:color="auto"/>
            <w:left w:val="none" w:sz="0" w:space="0" w:color="auto"/>
            <w:bottom w:val="none" w:sz="0" w:space="0" w:color="auto"/>
            <w:right w:val="none" w:sz="0" w:space="0" w:color="auto"/>
          </w:divBdr>
        </w:div>
        <w:div w:id="470289821">
          <w:marLeft w:val="0"/>
          <w:marRight w:val="0"/>
          <w:marTop w:val="0"/>
          <w:marBottom w:val="0"/>
          <w:divBdr>
            <w:top w:val="none" w:sz="0" w:space="0" w:color="auto"/>
            <w:left w:val="none" w:sz="0" w:space="0" w:color="auto"/>
            <w:bottom w:val="none" w:sz="0" w:space="0" w:color="auto"/>
            <w:right w:val="none" w:sz="0" w:space="0" w:color="auto"/>
          </w:divBdr>
        </w:div>
        <w:div w:id="963467079">
          <w:marLeft w:val="0"/>
          <w:marRight w:val="0"/>
          <w:marTop w:val="0"/>
          <w:marBottom w:val="0"/>
          <w:divBdr>
            <w:top w:val="none" w:sz="0" w:space="0" w:color="auto"/>
            <w:left w:val="none" w:sz="0" w:space="0" w:color="auto"/>
            <w:bottom w:val="none" w:sz="0" w:space="0" w:color="auto"/>
            <w:right w:val="none" w:sz="0" w:space="0" w:color="auto"/>
          </w:divBdr>
        </w:div>
        <w:div w:id="1366757593">
          <w:marLeft w:val="0"/>
          <w:marRight w:val="0"/>
          <w:marTop w:val="0"/>
          <w:marBottom w:val="0"/>
          <w:divBdr>
            <w:top w:val="none" w:sz="0" w:space="0" w:color="auto"/>
            <w:left w:val="none" w:sz="0" w:space="0" w:color="auto"/>
            <w:bottom w:val="none" w:sz="0" w:space="0" w:color="auto"/>
            <w:right w:val="none" w:sz="0" w:space="0" w:color="auto"/>
          </w:divBdr>
        </w:div>
        <w:div w:id="1750150005">
          <w:marLeft w:val="0"/>
          <w:marRight w:val="0"/>
          <w:marTop w:val="0"/>
          <w:marBottom w:val="0"/>
          <w:divBdr>
            <w:top w:val="none" w:sz="0" w:space="0" w:color="auto"/>
            <w:left w:val="none" w:sz="0" w:space="0" w:color="auto"/>
            <w:bottom w:val="none" w:sz="0" w:space="0" w:color="auto"/>
            <w:right w:val="none" w:sz="0" w:space="0" w:color="auto"/>
          </w:divBdr>
        </w:div>
        <w:div w:id="1246570810">
          <w:marLeft w:val="0"/>
          <w:marRight w:val="0"/>
          <w:marTop w:val="0"/>
          <w:marBottom w:val="0"/>
          <w:divBdr>
            <w:top w:val="none" w:sz="0" w:space="0" w:color="auto"/>
            <w:left w:val="none" w:sz="0" w:space="0" w:color="auto"/>
            <w:bottom w:val="none" w:sz="0" w:space="0" w:color="auto"/>
            <w:right w:val="none" w:sz="0" w:space="0" w:color="auto"/>
          </w:divBdr>
        </w:div>
        <w:div w:id="936908265">
          <w:marLeft w:val="0"/>
          <w:marRight w:val="0"/>
          <w:marTop w:val="0"/>
          <w:marBottom w:val="0"/>
          <w:divBdr>
            <w:top w:val="none" w:sz="0" w:space="0" w:color="auto"/>
            <w:left w:val="none" w:sz="0" w:space="0" w:color="auto"/>
            <w:bottom w:val="none" w:sz="0" w:space="0" w:color="auto"/>
            <w:right w:val="none" w:sz="0" w:space="0" w:color="auto"/>
          </w:divBdr>
        </w:div>
        <w:div w:id="116798499">
          <w:marLeft w:val="0"/>
          <w:marRight w:val="0"/>
          <w:marTop w:val="0"/>
          <w:marBottom w:val="0"/>
          <w:divBdr>
            <w:top w:val="none" w:sz="0" w:space="0" w:color="auto"/>
            <w:left w:val="none" w:sz="0" w:space="0" w:color="auto"/>
            <w:bottom w:val="none" w:sz="0" w:space="0" w:color="auto"/>
            <w:right w:val="none" w:sz="0" w:space="0" w:color="auto"/>
          </w:divBdr>
        </w:div>
        <w:div w:id="1185249387">
          <w:marLeft w:val="0"/>
          <w:marRight w:val="0"/>
          <w:marTop w:val="0"/>
          <w:marBottom w:val="0"/>
          <w:divBdr>
            <w:top w:val="none" w:sz="0" w:space="0" w:color="auto"/>
            <w:left w:val="none" w:sz="0" w:space="0" w:color="auto"/>
            <w:bottom w:val="none" w:sz="0" w:space="0" w:color="auto"/>
            <w:right w:val="none" w:sz="0" w:space="0" w:color="auto"/>
          </w:divBdr>
        </w:div>
        <w:div w:id="1019352773">
          <w:marLeft w:val="0"/>
          <w:marRight w:val="0"/>
          <w:marTop w:val="0"/>
          <w:marBottom w:val="0"/>
          <w:divBdr>
            <w:top w:val="none" w:sz="0" w:space="0" w:color="auto"/>
            <w:left w:val="none" w:sz="0" w:space="0" w:color="auto"/>
            <w:bottom w:val="none" w:sz="0" w:space="0" w:color="auto"/>
            <w:right w:val="none" w:sz="0" w:space="0" w:color="auto"/>
          </w:divBdr>
        </w:div>
        <w:div w:id="310641732">
          <w:marLeft w:val="0"/>
          <w:marRight w:val="0"/>
          <w:marTop w:val="0"/>
          <w:marBottom w:val="0"/>
          <w:divBdr>
            <w:top w:val="none" w:sz="0" w:space="0" w:color="auto"/>
            <w:left w:val="none" w:sz="0" w:space="0" w:color="auto"/>
            <w:bottom w:val="none" w:sz="0" w:space="0" w:color="auto"/>
            <w:right w:val="none" w:sz="0" w:space="0" w:color="auto"/>
          </w:divBdr>
        </w:div>
        <w:div w:id="795952428">
          <w:marLeft w:val="0"/>
          <w:marRight w:val="0"/>
          <w:marTop w:val="0"/>
          <w:marBottom w:val="0"/>
          <w:divBdr>
            <w:top w:val="none" w:sz="0" w:space="0" w:color="auto"/>
            <w:left w:val="none" w:sz="0" w:space="0" w:color="auto"/>
            <w:bottom w:val="none" w:sz="0" w:space="0" w:color="auto"/>
            <w:right w:val="none" w:sz="0" w:space="0" w:color="auto"/>
          </w:divBdr>
        </w:div>
        <w:div w:id="1264648428">
          <w:marLeft w:val="0"/>
          <w:marRight w:val="0"/>
          <w:marTop w:val="0"/>
          <w:marBottom w:val="0"/>
          <w:divBdr>
            <w:top w:val="none" w:sz="0" w:space="0" w:color="auto"/>
            <w:left w:val="none" w:sz="0" w:space="0" w:color="auto"/>
            <w:bottom w:val="none" w:sz="0" w:space="0" w:color="auto"/>
            <w:right w:val="none" w:sz="0" w:space="0" w:color="auto"/>
          </w:divBdr>
        </w:div>
        <w:div w:id="1887059209">
          <w:marLeft w:val="0"/>
          <w:marRight w:val="0"/>
          <w:marTop w:val="0"/>
          <w:marBottom w:val="0"/>
          <w:divBdr>
            <w:top w:val="none" w:sz="0" w:space="0" w:color="auto"/>
            <w:left w:val="none" w:sz="0" w:space="0" w:color="auto"/>
            <w:bottom w:val="none" w:sz="0" w:space="0" w:color="auto"/>
            <w:right w:val="none" w:sz="0" w:space="0" w:color="auto"/>
          </w:divBdr>
        </w:div>
        <w:div w:id="527564995">
          <w:marLeft w:val="0"/>
          <w:marRight w:val="0"/>
          <w:marTop w:val="0"/>
          <w:marBottom w:val="0"/>
          <w:divBdr>
            <w:top w:val="none" w:sz="0" w:space="0" w:color="auto"/>
            <w:left w:val="none" w:sz="0" w:space="0" w:color="auto"/>
            <w:bottom w:val="none" w:sz="0" w:space="0" w:color="auto"/>
            <w:right w:val="none" w:sz="0" w:space="0" w:color="auto"/>
          </w:divBdr>
        </w:div>
        <w:div w:id="1132750724">
          <w:marLeft w:val="0"/>
          <w:marRight w:val="0"/>
          <w:marTop w:val="0"/>
          <w:marBottom w:val="0"/>
          <w:divBdr>
            <w:top w:val="none" w:sz="0" w:space="0" w:color="auto"/>
            <w:left w:val="none" w:sz="0" w:space="0" w:color="auto"/>
            <w:bottom w:val="none" w:sz="0" w:space="0" w:color="auto"/>
            <w:right w:val="none" w:sz="0" w:space="0" w:color="auto"/>
          </w:divBdr>
        </w:div>
        <w:div w:id="1429354760">
          <w:marLeft w:val="0"/>
          <w:marRight w:val="0"/>
          <w:marTop w:val="0"/>
          <w:marBottom w:val="0"/>
          <w:divBdr>
            <w:top w:val="none" w:sz="0" w:space="0" w:color="auto"/>
            <w:left w:val="none" w:sz="0" w:space="0" w:color="auto"/>
            <w:bottom w:val="none" w:sz="0" w:space="0" w:color="auto"/>
            <w:right w:val="none" w:sz="0" w:space="0" w:color="auto"/>
          </w:divBdr>
        </w:div>
        <w:div w:id="116726526">
          <w:marLeft w:val="0"/>
          <w:marRight w:val="0"/>
          <w:marTop w:val="0"/>
          <w:marBottom w:val="0"/>
          <w:divBdr>
            <w:top w:val="none" w:sz="0" w:space="0" w:color="auto"/>
            <w:left w:val="none" w:sz="0" w:space="0" w:color="auto"/>
            <w:bottom w:val="none" w:sz="0" w:space="0" w:color="auto"/>
            <w:right w:val="none" w:sz="0" w:space="0" w:color="auto"/>
          </w:divBdr>
        </w:div>
        <w:div w:id="238906208">
          <w:marLeft w:val="0"/>
          <w:marRight w:val="0"/>
          <w:marTop w:val="0"/>
          <w:marBottom w:val="0"/>
          <w:divBdr>
            <w:top w:val="none" w:sz="0" w:space="0" w:color="auto"/>
            <w:left w:val="none" w:sz="0" w:space="0" w:color="auto"/>
            <w:bottom w:val="none" w:sz="0" w:space="0" w:color="auto"/>
            <w:right w:val="none" w:sz="0" w:space="0" w:color="auto"/>
          </w:divBdr>
        </w:div>
        <w:div w:id="2063866770">
          <w:marLeft w:val="0"/>
          <w:marRight w:val="0"/>
          <w:marTop w:val="0"/>
          <w:marBottom w:val="0"/>
          <w:divBdr>
            <w:top w:val="none" w:sz="0" w:space="0" w:color="auto"/>
            <w:left w:val="none" w:sz="0" w:space="0" w:color="auto"/>
            <w:bottom w:val="none" w:sz="0" w:space="0" w:color="auto"/>
            <w:right w:val="none" w:sz="0" w:space="0" w:color="auto"/>
          </w:divBdr>
        </w:div>
        <w:div w:id="1178731726">
          <w:marLeft w:val="0"/>
          <w:marRight w:val="0"/>
          <w:marTop w:val="0"/>
          <w:marBottom w:val="0"/>
          <w:divBdr>
            <w:top w:val="none" w:sz="0" w:space="0" w:color="auto"/>
            <w:left w:val="none" w:sz="0" w:space="0" w:color="auto"/>
            <w:bottom w:val="none" w:sz="0" w:space="0" w:color="auto"/>
            <w:right w:val="none" w:sz="0" w:space="0" w:color="auto"/>
          </w:divBdr>
        </w:div>
        <w:div w:id="1263954366">
          <w:marLeft w:val="0"/>
          <w:marRight w:val="0"/>
          <w:marTop w:val="0"/>
          <w:marBottom w:val="0"/>
          <w:divBdr>
            <w:top w:val="none" w:sz="0" w:space="0" w:color="auto"/>
            <w:left w:val="none" w:sz="0" w:space="0" w:color="auto"/>
            <w:bottom w:val="none" w:sz="0" w:space="0" w:color="auto"/>
            <w:right w:val="none" w:sz="0" w:space="0" w:color="auto"/>
          </w:divBdr>
        </w:div>
        <w:div w:id="1145197807">
          <w:marLeft w:val="0"/>
          <w:marRight w:val="0"/>
          <w:marTop w:val="0"/>
          <w:marBottom w:val="0"/>
          <w:divBdr>
            <w:top w:val="none" w:sz="0" w:space="0" w:color="auto"/>
            <w:left w:val="none" w:sz="0" w:space="0" w:color="auto"/>
            <w:bottom w:val="none" w:sz="0" w:space="0" w:color="auto"/>
            <w:right w:val="none" w:sz="0" w:space="0" w:color="auto"/>
          </w:divBdr>
        </w:div>
        <w:div w:id="91632380">
          <w:marLeft w:val="0"/>
          <w:marRight w:val="0"/>
          <w:marTop w:val="0"/>
          <w:marBottom w:val="0"/>
          <w:divBdr>
            <w:top w:val="none" w:sz="0" w:space="0" w:color="auto"/>
            <w:left w:val="none" w:sz="0" w:space="0" w:color="auto"/>
            <w:bottom w:val="none" w:sz="0" w:space="0" w:color="auto"/>
            <w:right w:val="none" w:sz="0" w:space="0" w:color="auto"/>
          </w:divBdr>
        </w:div>
        <w:div w:id="1924871612">
          <w:marLeft w:val="0"/>
          <w:marRight w:val="0"/>
          <w:marTop w:val="0"/>
          <w:marBottom w:val="0"/>
          <w:divBdr>
            <w:top w:val="none" w:sz="0" w:space="0" w:color="auto"/>
            <w:left w:val="none" w:sz="0" w:space="0" w:color="auto"/>
            <w:bottom w:val="none" w:sz="0" w:space="0" w:color="auto"/>
            <w:right w:val="none" w:sz="0" w:space="0" w:color="auto"/>
          </w:divBdr>
        </w:div>
        <w:div w:id="340357740">
          <w:marLeft w:val="0"/>
          <w:marRight w:val="0"/>
          <w:marTop w:val="0"/>
          <w:marBottom w:val="0"/>
          <w:divBdr>
            <w:top w:val="none" w:sz="0" w:space="0" w:color="auto"/>
            <w:left w:val="none" w:sz="0" w:space="0" w:color="auto"/>
            <w:bottom w:val="none" w:sz="0" w:space="0" w:color="auto"/>
            <w:right w:val="none" w:sz="0" w:space="0" w:color="auto"/>
          </w:divBdr>
        </w:div>
        <w:div w:id="1136607214">
          <w:marLeft w:val="0"/>
          <w:marRight w:val="0"/>
          <w:marTop w:val="0"/>
          <w:marBottom w:val="0"/>
          <w:divBdr>
            <w:top w:val="none" w:sz="0" w:space="0" w:color="auto"/>
            <w:left w:val="none" w:sz="0" w:space="0" w:color="auto"/>
            <w:bottom w:val="none" w:sz="0" w:space="0" w:color="auto"/>
            <w:right w:val="none" w:sz="0" w:space="0" w:color="auto"/>
          </w:divBdr>
        </w:div>
        <w:div w:id="539393496">
          <w:marLeft w:val="0"/>
          <w:marRight w:val="0"/>
          <w:marTop w:val="0"/>
          <w:marBottom w:val="0"/>
          <w:divBdr>
            <w:top w:val="none" w:sz="0" w:space="0" w:color="auto"/>
            <w:left w:val="none" w:sz="0" w:space="0" w:color="auto"/>
            <w:bottom w:val="none" w:sz="0" w:space="0" w:color="auto"/>
            <w:right w:val="none" w:sz="0" w:space="0" w:color="auto"/>
          </w:divBdr>
        </w:div>
        <w:div w:id="1704014277">
          <w:marLeft w:val="0"/>
          <w:marRight w:val="0"/>
          <w:marTop w:val="0"/>
          <w:marBottom w:val="0"/>
          <w:divBdr>
            <w:top w:val="none" w:sz="0" w:space="0" w:color="auto"/>
            <w:left w:val="none" w:sz="0" w:space="0" w:color="auto"/>
            <w:bottom w:val="none" w:sz="0" w:space="0" w:color="auto"/>
            <w:right w:val="none" w:sz="0" w:space="0" w:color="auto"/>
          </w:divBdr>
        </w:div>
        <w:div w:id="1855458087">
          <w:marLeft w:val="0"/>
          <w:marRight w:val="0"/>
          <w:marTop w:val="0"/>
          <w:marBottom w:val="0"/>
          <w:divBdr>
            <w:top w:val="none" w:sz="0" w:space="0" w:color="auto"/>
            <w:left w:val="none" w:sz="0" w:space="0" w:color="auto"/>
            <w:bottom w:val="none" w:sz="0" w:space="0" w:color="auto"/>
            <w:right w:val="none" w:sz="0" w:space="0" w:color="auto"/>
          </w:divBdr>
        </w:div>
        <w:div w:id="1883901304">
          <w:marLeft w:val="0"/>
          <w:marRight w:val="0"/>
          <w:marTop w:val="0"/>
          <w:marBottom w:val="0"/>
          <w:divBdr>
            <w:top w:val="none" w:sz="0" w:space="0" w:color="auto"/>
            <w:left w:val="none" w:sz="0" w:space="0" w:color="auto"/>
            <w:bottom w:val="none" w:sz="0" w:space="0" w:color="auto"/>
            <w:right w:val="none" w:sz="0" w:space="0" w:color="auto"/>
          </w:divBdr>
        </w:div>
        <w:div w:id="1365709306">
          <w:marLeft w:val="0"/>
          <w:marRight w:val="0"/>
          <w:marTop w:val="0"/>
          <w:marBottom w:val="0"/>
          <w:divBdr>
            <w:top w:val="none" w:sz="0" w:space="0" w:color="auto"/>
            <w:left w:val="none" w:sz="0" w:space="0" w:color="auto"/>
            <w:bottom w:val="none" w:sz="0" w:space="0" w:color="auto"/>
            <w:right w:val="none" w:sz="0" w:space="0" w:color="auto"/>
          </w:divBdr>
        </w:div>
        <w:div w:id="554389579">
          <w:marLeft w:val="0"/>
          <w:marRight w:val="0"/>
          <w:marTop w:val="0"/>
          <w:marBottom w:val="0"/>
          <w:divBdr>
            <w:top w:val="none" w:sz="0" w:space="0" w:color="auto"/>
            <w:left w:val="none" w:sz="0" w:space="0" w:color="auto"/>
            <w:bottom w:val="none" w:sz="0" w:space="0" w:color="auto"/>
            <w:right w:val="none" w:sz="0" w:space="0" w:color="auto"/>
          </w:divBdr>
        </w:div>
        <w:div w:id="1583904218">
          <w:marLeft w:val="0"/>
          <w:marRight w:val="0"/>
          <w:marTop w:val="0"/>
          <w:marBottom w:val="0"/>
          <w:divBdr>
            <w:top w:val="none" w:sz="0" w:space="0" w:color="auto"/>
            <w:left w:val="none" w:sz="0" w:space="0" w:color="auto"/>
            <w:bottom w:val="none" w:sz="0" w:space="0" w:color="auto"/>
            <w:right w:val="none" w:sz="0" w:space="0" w:color="auto"/>
          </w:divBdr>
        </w:div>
        <w:div w:id="1476724434">
          <w:marLeft w:val="0"/>
          <w:marRight w:val="0"/>
          <w:marTop w:val="0"/>
          <w:marBottom w:val="0"/>
          <w:divBdr>
            <w:top w:val="none" w:sz="0" w:space="0" w:color="auto"/>
            <w:left w:val="none" w:sz="0" w:space="0" w:color="auto"/>
            <w:bottom w:val="none" w:sz="0" w:space="0" w:color="auto"/>
            <w:right w:val="none" w:sz="0" w:space="0" w:color="auto"/>
          </w:divBdr>
        </w:div>
        <w:div w:id="840003682">
          <w:marLeft w:val="0"/>
          <w:marRight w:val="0"/>
          <w:marTop w:val="0"/>
          <w:marBottom w:val="0"/>
          <w:divBdr>
            <w:top w:val="none" w:sz="0" w:space="0" w:color="auto"/>
            <w:left w:val="none" w:sz="0" w:space="0" w:color="auto"/>
            <w:bottom w:val="none" w:sz="0" w:space="0" w:color="auto"/>
            <w:right w:val="none" w:sz="0" w:space="0" w:color="auto"/>
          </w:divBdr>
        </w:div>
        <w:div w:id="378630941">
          <w:marLeft w:val="0"/>
          <w:marRight w:val="0"/>
          <w:marTop w:val="0"/>
          <w:marBottom w:val="0"/>
          <w:divBdr>
            <w:top w:val="none" w:sz="0" w:space="0" w:color="auto"/>
            <w:left w:val="none" w:sz="0" w:space="0" w:color="auto"/>
            <w:bottom w:val="none" w:sz="0" w:space="0" w:color="auto"/>
            <w:right w:val="none" w:sz="0" w:space="0" w:color="auto"/>
          </w:divBdr>
        </w:div>
        <w:div w:id="1538737786">
          <w:marLeft w:val="0"/>
          <w:marRight w:val="0"/>
          <w:marTop w:val="0"/>
          <w:marBottom w:val="0"/>
          <w:divBdr>
            <w:top w:val="none" w:sz="0" w:space="0" w:color="auto"/>
            <w:left w:val="none" w:sz="0" w:space="0" w:color="auto"/>
            <w:bottom w:val="none" w:sz="0" w:space="0" w:color="auto"/>
            <w:right w:val="none" w:sz="0" w:space="0" w:color="auto"/>
          </w:divBdr>
        </w:div>
        <w:div w:id="1632245363">
          <w:marLeft w:val="0"/>
          <w:marRight w:val="0"/>
          <w:marTop w:val="0"/>
          <w:marBottom w:val="0"/>
          <w:divBdr>
            <w:top w:val="none" w:sz="0" w:space="0" w:color="auto"/>
            <w:left w:val="none" w:sz="0" w:space="0" w:color="auto"/>
            <w:bottom w:val="none" w:sz="0" w:space="0" w:color="auto"/>
            <w:right w:val="none" w:sz="0" w:space="0" w:color="auto"/>
          </w:divBdr>
        </w:div>
        <w:div w:id="1441875325">
          <w:marLeft w:val="0"/>
          <w:marRight w:val="0"/>
          <w:marTop w:val="0"/>
          <w:marBottom w:val="0"/>
          <w:divBdr>
            <w:top w:val="none" w:sz="0" w:space="0" w:color="auto"/>
            <w:left w:val="none" w:sz="0" w:space="0" w:color="auto"/>
            <w:bottom w:val="none" w:sz="0" w:space="0" w:color="auto"/>
            <w:right w:val="none" w:sz="0" w:space="0" w:color="auto"/>
          </w:divBdr>
        </w:div>
        <w:div w:id="1803112640">
          <w:marLeft w:val="0"/>
          <w:marRight w:val="0"/>
          <w:marTop w:val="0"/>
          <w:marBottom w:val="0"/>
          <w:divBdr>
            <w:top w:val="none" w:sz="0" w:space="0" w:color="auto"/>
            <w:left w:val="none" w:sz="0" w:space="0" w:color="auto"/>
            <w:bottom w:val="none" w:sz="0" w:space="0" w:color="auto"/>
            <w:right w:val="none" w:sz="0" w:space="0" w:color="auto"/>
          </w:divBdr>
        </w:div>
      </w:divsChild>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83445227">
      <w:bodyDiv w:val="1"/>
      <w:marLeft w:val="0"/>
      <w:marRight w:val="0"/>
      <w:marTop w:val="0"/>
      <w:marBottom w:val="0"/>
      <w:divBdr>
        <w:top w:val="none" w:sz="0" w:space="0" w:color="auto"/>
        <w:left w:val="none" w:sz="0" w:space="0" w:color="auto"/>
        <w:bottom w:val="none" w:sz="0" w:space="0" w:color="auto"/>
        <w:right w:val="none" w:sz="0" w:space="0" w:color="auto"/>
      </w:divBdr>
      <w:divsChild>
        <w:div w:id="375786988">
          <w:marLeft w:val="0"/>
          <w:marRight w:val="0"/>
          <w:marTop w:val="0"/>
          <w:marBottom w:val="0"/>
          <w:divBdr>
            <w:top w:val="none" w:sz="0" w:space="0" w:color="auto"/>
            <w:left w:val="none" w:sz="0" w:space="0" w:color="auto"/>
            <w:bottom w:val="none" w:sz="0" w:space="0" w:color="auto"/>
            <w:right w:val="none" w:sz="0" w:space="0" w:color="auto"/>
          </w:divBdr>
        </w:div>
        <w:div w:id="4732581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3" ma:contentTypeDescription="Create a new document." ma:contentTypeScope="" ma:versionID="28b40f83d9fb84e45f572cfbb20ce1dc">
  <xsd:schema xmlns:xsd="http://www.w3.org/2001/XMLSchema" xmlns:xs="http://www.w3.org/2001/XMLSchema" xmlns:p="http://schemas.microsoft.com/office/2006/metadata/properties" xmlns:ns2="ba751b9f-0468-429e-a3d9-a71aa8d713ca" targetNamespace="http://schemas.microsoft.com/office/2006/metadata/properties" ma:root="true" ma:fieldsID="773e1e9131da87f1cd5cb817fb666d67"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F53DCD-3370-4481-A813-0B110D56DFC5}">
  <ds:schemaRefs>
    <ds:schemaRef ds:uri="http://schemas.microsoft.com/sharepoint/v3/contenttype/forms"/>
  </ds:schemaRefs>
</ds:datastoreItem>
</file>

<file path=customXml/itemProps2.xml><?xml version="1.0" encoding="utf-8"?>
<ds:datastoreItem xmlns:ds="http://schemas.openxmlformats.org/officeDocument/2006/customXml" ds:itemID="{100AC24F-FB96-4D07-90A1-F2690125F6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9C2F9E-0549-40F6-8621-E310B9CC6E85}">
  <ds:schemaRefs>
    <ds:schemaRef ds:uri="http://schemas.openxmlformats.org/officeDocument/2006/bibliography"/>
  </ds:schemaRefs>
</ds:datastoreItem>
</file>

<file path=customXml/itemProps4.xml><?xml version="1.0" encoding="utf-8"?>
<ds:datastoreItem xmlns:ds="http://schemas.openxmlformats.org/officeDocument/2006/customXml" ds:itemID="{BED1478B-51E4-4183-8E42-88C1ED1A5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7</Pages>
  <Words>2670</Words>
  <Characters>15486</Characters>
  <Application>Microsoft Office Word</Application>
  <DocSecurity>0</DocSecurity>
  <Lines>129</Lines>
  <Paragraphs>36</Paragraphs>
  <ScaleCrop>false</ScaleCrop>
  <HeadingPairs>
    <vt:vector size="2" baseType="variant">
      <vt:variant>
        <vt:lpstr>Pealkiri</vt:lpstr>
      </vt:variant>
      <vt:variant>
        <vt:i4>1</vt:i4>
      </vt:variant>
    </vt:vector>
  </HeadingPairs>
  <TitlesOfParts>
    <vt:vector size="1" baseType="lpstr">
      <vt:lpstr>seaduse muutmise eelnõu</vt:lpstr>
    </vt:vector>
  </TitlesOfParts>
  <Company>Justiitsministeerium</Company>
  <LinksUpToDate>false</LinksUpToDate>
  <CharactersWithSpaces>18120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 muutmise eelnõu</dc:title>
  <dc:subject/>
  <dc:creator>Kadri Alasi</dc:creator>
  <cp:lastModifiedBy>Kärt Voor</cp:lastModifiedBy>
  <cp:revision>51</cp:revision>
  <dcterms:created xsi:type="dcterms:W3CDTF">2024-01-03T09:46:00Z</dcterms:created>
  <dcterms:modified xsi:type="dcterms:W3CDTF">2024-01-29T13:15:00Z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